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9B194"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78CE4A1D"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5664F1">
        <w:rPr>
          <w:rFonts w:ascii="GHEA Grapalat" w:hAnsi="GHEA Grapalat"/>
          <w:i/>
        </w:rPr>
        <w:t xml:space="preserve">2-ого ноября </w:t>
      </w:r>
      <w:r w:rsidR="00F432DC" w:rsidRPr="000B4129">
        <w:rPr>
          <w:rFonts w:ascii="GHEA Grapalat" w:hAnsi="GHEA Grapalat"/>
          <w:i/>
        </w:rPr>
        <w:t xml:space="preserve">2022 года № </w:t>
      </w:r>
      <w:r w:rsidR="005664F1">
        <w:rPr>
          <w:rFonts w:ascii="GHEA Grapalat" w:hAnsi="GHEA Grapalat"/>
          <w:i/>
        </w:rPr>
        <w:t>451</w:t>
      </w:r>
      <w:del w:id="0" w:author="Vardan" w:date="2022-10-29T23:40:00Z">
        <w:r w:rsidR="00F432DC" w:rsidRPr="000B4129" w:rsidDel="00CC70AB">
          <w:rPr>
            <w:rFonts w:ascii="GHEA Grapalat" w:hAnsi="GHEA Grapalat"/>
            <w:i/>
          </w:rPr>
          <w:delText>-</w:delText>
        </w:r>
      </w:del>
      <w:r w:rsidR="00F432DC" w:rsidRPr="000B4129">
        <w:rPr>
          <w:rFonts w:ascii="GHEA Grapalat" w:hAnsi="GHEA Grapalat"/>
          <w:i/>
        </w:rPr>
        <w:t>A</w:t>
      </w:r>
    </w:p>
    <w:p w14:paraId="1CFE2217"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5C6E8107"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1658DDFC" w14:textId="77777777" w:rsidR="00642EFE" w:rsidRPr="00F96E16" w:rsidRDefault="00F96E16" w:rsidP="00F96E16">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00BA7128">
        <w:rPr>
          <w:rStyle w:val="af6"/>
          <w:rFonts w:ascii="GHEA Grapalat" w:hAnsi="GHEA Grapalat"/>
          <w:i w:val="0"/>
          <w:sz w:val="24"/>
          <w:szCs w:val="24"/>
        </w:rPr>
        <w:footnoteReference w:customMarkFollows="1" w:id="1"/>
        <w:t>*</w:t>
      </w:r>
    </w:p>
    <w:p w14:paraId="6A48CA5C" w14:textId="5F36DF86"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F96E16">
        <w:rPr>
          <w:rFonts w:ascii="GHEA Grapalat" w:hAnsi="GHEA Grapalat"/>
          <w:i w:val="0"/>
          <w:sz w:val="24"/>
          <w:szCs w:val="24"/>
        </w:rPr>
        <w:t>Комиссии от "</w:t>
      </w:r>
      <w:r w:rsidR="009903D0" w:rsidRPr="009903D0">
        <w:rPr>
          <w:rFonts w:ascii="GHEA Grapalat" w:hAnsi="GHEA Grapalat"/>
          <w:i w:val="0"/>
          <w:sz w:val="24"/>
          <w:szCs w:val="24"/>
        </w:rPr>
        <w:t>03</w:t>
      </w:r>
      <w:r w:rsidR="00F96E16">
        <w:rPr>
          <w:rFonts w:ascii="GHEA Grapalat" w:hAnsi="GHEA Grapalat"/>
          <w:i w:val="0"/>
          <w:sz w:val="24"/>
          <w:szCs w:val="24"/>
        </w:rPr>
        <w:t>" "</w:t>
      </w:r>
      <w:r w:rsidR="00225F67">
        <w:rPr>
          <w:rFonts w:ascii="Sylfaen" w:hAnsi="Sylfaen"/>
          <w:i w:val="0"/>
          <w:sz w:val="24"/>
          <w:szCs w:val="24"/>
          <w:lang w:val="hy-AM"/>
        </w:rPr>
        <w:t>07</w:t>
      </w:r>
      <w:r w:rsidRPr="009044F1">
        <w:rPr>
          <w:rFonts w:ascii="GHEA Grapalat" w:hAnsi="GHEA Grapalat"/>
          <w:i w:val="0"/>
          <w:sz w:val="24"/>
          <w:szCs w:val="24"/>
        </w:rPr>
        <w:t xml:space="preserve">" </w:t>
      </w:r>
      <w:r w:rsidR="009903D0">
        <w:rPr>
          <w:rFonts w:ascii="GHEA Grapalat" w:hAnsi="GHEA Grapalat"/>
          <w:i w:val="0"/>
          <w:sz w:val="24"/>
          <w:szCs w:val="24"/>
        </w:rPr>
        <w:t>2025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F96E16" w:rsidRPr="004A6349">
        <w:rPr>
          <w:rFonts w:ascii="GHEA Grapalat" w:hAnsi="GHEA Grapalat"/>
          <w:b/>
          <w:i w:val="0"/>
          <w:sz w:val="24"/>
          <w:szCs w:val="24"/>
        </w:rPr>
        <w:t>№1</w:t>
      </w:r>
      <w:r w:rsidRPr="009044F1">
        <w:rPr>
          <w:rFonts w:ascii="GHEA Grapalat" w:hAnsi="GHEA Grapalat"/>
          <w:i w:val="0"/>
          <w:sz w:val="24"/>
          <w:szCs w:val="24"/>
        </w:rPr>
        <w:t xml:space="preserve">" </w:t>
      </w:r>
    </w:p>
    <w:p w14:paraId="05882602" w14:textId="12E10845" w:rsidR="0091042F" w:rsidRPr="006C3C9F" w:rsidRDefault="0006703E" w:rsidP="006C3C9F">
      <w:pPr>
        <w:pStyle w:val="aa"/>
        <w:ind w:right="-7" w:firstLine="567"/>
        <w:jc w:val="center"/>
        <w:rPr>
          <w:rFonts w:ascii="GHEA Grapalat" w:hAnsi="GHEA Grapalat" w:cs="Sylfaen"/>
          <w:i/>
          <w:sz w:val="22"/>
          <w:lang w:val="af-ZA"/>
        </w:rPr>
      </w:pPr>
      <w:r>
        <w:rPr>
          <w:rFonts w:ascii="GHEA Grapalat" w:hAnsi="GHEA Grapalat"/>
        </w:rPr>
        <w:t xml:space="preserve">Код </w:t>
      </w:r>
      <w:r w:rsidR="00417E48">
        <w:rPr>
          <w:rFonts w:ascii="GHEA Grapalat" w:hAnsi="GHEA Grapalat"/>
        </w:rPr>
        <w:t>процедуры</w:t>
      </w:r>
      <w:r w:rsidRPr="004775ED">
        <w:rPr>
          <w:rFonts w:ascii="GHEA Grapalat" w:hAnsi="GHEA Grapalat"/>
        </w:rPr>
        <w:t xml:space="preserve"> </w:t>
      </w:r>
      <w:r w:rsidR="00F96E16">
        <w:rPr>
          <w:rFonts w:ascii="GHEA Grapalat" w:hAnsi="GHEA Grapalat"/>
          <w:i/>
          <w:lang w:val="af-ZA"/>
        </w:rPr>
        <w:t>«</w:t>
      </w:r>
      <w:r w:rsidR="00A4227D" w:rsidRPr="00A4227D">
        <w:rPr>
          <w:rFonts w:ascii="Sylfaen" w:hAnsi="Sylfaen"/>
          <w:sz w:val="22"/>
          <w:szCs w:val="22"/>
          <w:lang w:val="af-ZA"/>
        </w:rPr>
        <w:t xml:space="preserve"> </w:t>
      </w:r>
      <w:r w:rsidR="00A4227D" w:rsidRPr="004F5DFC">
        <w:rPr>
          <w:rFonts w:ascii="Sylfaen" w:hAnsi="Sylfaen"/>
          <w:sz w:val="22"/>
          <w:szCs w:val="22"/>
          <w:lang w:val="af-ZA"/>
        </w:rPr>
        <w:t>ԼԿՆՀԽ-ՀԿ-ԳՀԱՊՁԲ-</w:t>
      </w:r>
      <w:r w:rsidR="009903D0">
        <w:rPr>
          <w:rFonts w:ascii="Sylfaen" w:hAnsi="Sylfaen"/>
          <w:sz w:val="22"/>
          <w:szCs w:val="22"/>
          <w:lang w:val="af-ZA"/>
        </w:rPr>
        <w:t>25/2</w:t>
      </w:r>
      <w:r w:rsidR="00F96E16">
        <w:rPr>
          <w:rFonts w:ascii="GHEA Grapalat" w:hAnsi="GHEA Grapalat"/>
          <w:i/>
          <w:lang w:val="af-ZA"/>
        </w:rPr>
        <w:t>»</w:t>
      </w:r>
    </w:p>
    <w:p w14:paraId="5326D47F" w14:textId="77777777" w:rsidR="00642EFE" w:rsidRPr="006C3C9F" w:rsidRDefault="00642EFE" w:rsidP="006C3C9F">
      <w:pPr>
        <w:jc w:val="both"/>
        <w:rPr>
          <w:rFonts w:ascii="Sylfaen" w:hAnsi="Sylfaen"/>
        </w:rPr>
      </w:pPr>
      <w:r w:rsidRPr="009044F1">
        <w:rPr>
          <w:rFonts w:ascii="GHEA Grapalat" w:hAnsi="GHEA Grapalat"/>
          <w:i/>
        </w:rPr>
        <w:t>Заказчик</w:t>
      </w:r>
      <w:r w:rsidR="00F96E16" w:rsidRPr="006C3C9F">
        <w:rPr>
          <w:rFonts w:ascii="GHEA Grapalat" w:hAnsi="GHEA Grapalat"/>
          <w:i/>
        </w:rPr>
        <w:t xml:space="preserve">: </w:t>
      </w:r>
      <w:r w:rsidRPr="009044F1">
        <w:rPr>
          <w:rFonts w:ascii="GHEA Grapalat" w:hAnsi="GHEA Grapalat"/>
          <w:i/>
        </w:rPr>
        <w:t xml:space="preserve"> </w:t>
      </w:r>
      <w:r w:rsidR="006C3C9F" w:rsidRPr="00112E8C">
        <w:rPr>
          <w:rFonts w:ascii="Sylfaen" w:hAnsi="Sylfaen"/>
        </w:rPr>
        <w:t>“Полноценная жизнь” продвижение инклюзивного общества ОО</w:t>
      </w:r>
      <w:r w:rsidRPr="009044F1">
        <w:rPr>
          <w:rFonts w:ascii="GHEA Grapalat" w:hAnsi="GHEA Grapalat"/>
          <w:i/>
        </w:rPr>
        <w:t>, находящийся по адресу</w:t>
      </w:r>
      <w:r w:rsidR="006C3C9F" w:rsidRPr="006C3C9F">
        <w:rPr>
          <w:rFonts w:ascii="Arial" w:hAnsi="Arial"/>
          <w:i/>
        </w:rPr>
        <w:t xml:space="preserve">: </w:t>
      </w:r>
      <w:r w:rsidR="006C3C9F" w:rsidRPr="006C3C9F">
        <w:rPr>
          <w:rFonts w:ascii="Sylfaen" w:hAnsi="Sylfaen"/>
        </w:rPr>
        <w:t xml:space="preserve">г. Ереван, </w:t>
      </w:r>
      <w:proofErr w:type="spellStart"/>
      <w:r w:rsidR="006C3C9F" w:rsidRPr="006C3C9F">
        <w:rPr>
          <w:rFonts w:ascii="Sylfaen" w:hAnsi="Sylfaen"/>
        </w:rPr>
        <w:t>Норашен</w:t>
      </w:r>
      <w:proofErr w:type="spellEnd"/>
      <w:r w:rsidR="006C3C9F" w:rsidRPr="006C3C9F">
        <w:rPr>
          <w:rFonts w:ascii="Sylfaen" w:hAnsi="Sylfaen"/>
        </w:rPr>
        <w:t xml:space="preserve"> район, 36/121 </w:t>
      </w:r>
      <w:r w:rsidRPr="007B0562">
        <w:rPr>
          <w:rFonts w:ascii="GHEA Grapalat" w:hAnsi="GHEA Grapalat"/>
          <w:i/>
        </w:rPr>
        <w:t xml:space="preserve">объявляет </w:t>
      </w:r>
      <w:r w:rsidR="00D91071">
        <w:rPr>
          <w:rFonts w:ascii="GHEA Grapalat" w:hAnsi="GHEA Grapalat"/>
          <w:i/>
        </w:rPr>
        <w:t>запрос котировок</w:t>
      </w:r>
      <w:r w:rsidRPr="008030B6">
        <w:rPr>
          <w:rFonts w:ascii="GHEA Grapalat" w:hAnsi="GHEA Grapalat"/>
          <w:i/>
        </w:rPr>
        <w:t>,</w:t>
      </w:r>
      <w:r w:rsidRPr="009044F1">
        <w:rPr>
          <w:rFonts w:ascii="GHEA Grapalat" w:hAnsi="GHEA Grapalat"/>
          <w:i/>
        </w:rPr>
        <w:t xml:space="preserve"> который проводится одним этапом</w:t>
      </w:r>
      <w:r w:rsidR="0050550F">
        <w:rPr>
          <w:rFonts w:ascii="GHEA Grapalat" w:hAnsi="GHEA Grapalat"/>
          <w:i/>
        </w:rPr>
        <w:t>.</w:t>
      </w:r>
    </w:p>
    <w:p w14:paraId="13B2E7B4" w14:textId="77777777" w:rsidR="00341A74" w:rsidRPr="003A1EBB" w:rsidRDefault="00A20B69" w:rsidP="006C3C9F">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A4227D" w:rsidRPr="00A4227D">
        <w:rPr>
          <w:rFonts w:ascii="Arial" w:hAnsi="Arial"/>
          <w:i w:val="0"/>
          <w:sz w:val="24"/>
          <w:szCs w:val="24"/>
        </w:rPr>
        <w:t xml:space="preserve">продуктов питания </w:t>
      </w:r>
      <w:r w:rsidR="006C3C9F" w:rsidRPr="006C3C9F">
        <w:rPr>
          <w:rFonts w:ascii="Arial" w:hAnsi="Arial"/>
          <w:i w:val="0"/>
          <w:sz w:val="24"/>
          <w:szCs w:val="24"/>
        </w:rPr>
        <w:t>для “</w:t>
      </w:r>
      <w:r w:rsidR="006C3C9F" w:rsidRPr="00112E8C">
        <w:rPr>
          <w:rFonts w:ascii="Sylfaen" w:hAnsi="Sylfaen"/>
        </w:rPr>
        <w:t>Полноценная жизнь” продвижение инклюзивного общества ОО</w:t>
      </w:r>
      <w:r w:rsidR="006C3C9F" w:rsidRPr="006C3C9F">
        <w:rPr>
          <w:rFonts w:ascii="Arial" w:hAnsi="Arial"/>
          <w:i w:val="0"/>
          <w:sz w:val="24"/>
          <w:szCs w:val="24"/>
        </w:rPr>
        <w:t xml:space="preserve"> </w:t>
      </w:r>
      <w:r w:rsidR="00782D60">
        <w:rPr>
          <w:rFonts w:ascii="GHEA Grapalat" w:hAnsi="GHEA Grapalat"/>
          <w:i w:val="0"/>
          <w:sz w:val="24"/>
          <w:szCs w:val="24"/>
        </w:rPr>
        <w:t>(далее — договор).</w:t>
      </w:r>
    </w:p>
    <w:p w14:paraId="516F9684"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0EE33A6"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D403E26"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49CFF49"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45FA784C"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4E5E14A" w14:textId="77777777" w:rsidR="003F6ED1" w:rsidRPr="006C3C9F" w:rsidRDefault="003F6ED1" w:rsidP="006C3C9F">
      <w:pPr>
        <w:rPr>
          <w:rFonts w:ascii="Sylfaen" w:hAnsi="Sylfaen"/>
        </w:rPr>
      </w:pPr>
      <w:r w:rsidRPr="000F11E5">
        <w:rPr>
          <w:rFonts w:ascii="GHEA Grapalat" w:hAnsi="GHEA Grapalat"/>
          <w:i/>
        </w:rPr>
        <w:t xml:space="preserve">Заявки на </w:t>
      </w:r>
      <w:r>
        <w:rPr>
          <w:rFonts w:ascii="GHEA Grapalat" w:hAnsi="GHEA Grapalat"/>
          <w:i/>
        </w:rPr>
        <w:t xml:space="preserve"> </w:t>
      </w:r>
      <w:r w:rsidR="006C3C9F">
        <w:rPr>
          <w:rFonts w:ascii="GHEA Grapalat" w:hAnsi="GHEA Grapalat"/>
          <w:i/>
        </w:rPr>
        <w:t xml:space="preserve">запрос котировок </w:t>
      </w:r>
      <w:r w:rsidRPr="000F11E5">
        <w:rPr>
          <w:rFonts w:ascii="GHEA Grapalat" w:hAnsi="GHEA Grapalat"/>
          <w:i/>
        </w:rPr>
        <w:t xml:space="preserve"> необходимо подавать по адресу</w:t>
      </w:r>
      <w:r w:rsidRPr="000F11E5">
        <w:rPr>
          <w:rFonts w:ascii="GHEA Grapalat" w:hAnsi="GHEA Grapalat"/>
          <w:i/>
          <w:spacing w:val="6"/>
        </w:rPr>
        <w:t xml:space="preserve"> </w:t>
      </w:r>
      <w:r w:rsidR="006C3C9F" w:rsidRPr="006C3C9F">
        <w:rPr>
          <w:rFonts w:ascii="Sylfaen" w:hAnsi="Sylfaen"/>
        </w:rPr>
        <w:t xml:space="preserve">г. Ереван, </w:t>
      </w:r>
      <w:proofErr w:type="spellStart"/>
      <w:r w:rsidR="006C3C9F" w:rsidRPr="006C3C9F">
        <w:rPr>
          <w:rFonts w:ascii="Sylfaen" w:hAnsi="Sylfaen"/>
        </w:rPr>
        <w:t>Норашен</w:t>
      </w:r>
      <w:proofErr w:type="spellEnd"/>
      <w:r w:rsidR="006C3C9F" w:rsidRPr="006C3C9F">
        <w:rPr>
          <w:rFonts w:ascii="Sylfaen" w:hAnsi="Sylfaen"/>
        </w:rPr>
        <w:t xml:space="preserve"> район, 36/121 </w:t>
      </w:r>
      <w:r w:rsidR="006C3C9F">
        <w:rPr>
          <w:rFonts w:ascii="GHEA Grapalat" w:hAnsi="GHEA Grapalat"/>
          <w:i/>
        </w:rPr>
        <w:t xml:space="preserve">в документарной форме, до </w:t>
      </w:r>
      <w:r w:rsidR="006B137C">
        <w:rPr>
          <w:rFonts w:ascii="GHEA Grapalat" w:hAnsi="GHEA Grapalat"/>
          <w:i/>
        </w:rPr>
        <w:t>1</w:t>
      </w:r>
      <w:r w:rsidR="006B137C">
        <w:rPr>
          <w:rFonts w:ascii="Arial" w:hAnsi="Arial"/>
          <w:i/>
        </w:rPr>
        <w:t>2</w:t>
      </w:r>
      <w:r w:rsidR="006C3C9F" w:rsidRPr="006C3C9F">
        <w:rPr>
          <w:rFonts w:ascii="GHEA Grapalat" w:hAnsi="GHEA Grapalat"/>
          <w:i/>
        </w:rPr>
        <w:t>:00</w:t>
      </w:r>
      <w:r w:rsidR="006C3C9F">
        <w:rPr>
          <w:rFonts w:ascii="GHEA Grapalat" w:hAnsi="GHEA Grapalat"/>
          <w:i/>
        </w:rPr>
        <w:t>_часов _</w:t>
      </w:r>
      <w:r w:rsidR="006C3C9F" w:rsidRPr="006C3C9F">
        <w:rPr>
          <w:rFonts w:ascii="GHEA Grapalat" w:hAnsi="GHEA Grapalat"/>
          <w:i/>
        </w:rPr>
        <w:t>7</w:t>
      </w:r>
      <w:r w:rsidRPr="000F0CA8">
        <w:rPr>
          <w:rFonts w:ascii="GHEA Grapalat" w:hAnsi="GHEA Grapalat"/>
          <w:i/>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rPr>
        <w:t>м языке.</w:t>
      </w:r>
    </w:p>
    <w:p w14:paraId="72009A03" w14:textId="07CDC091" w:rsidR="003F6ED1" w:rsidRPr="006C3C9F" w:rsidRDefault="003F6ED1" w:rsidP="006C3C9F">
      <w:pPr>
        <w:rPr>
          <w:rFonts w:ascii="Sylfaen" w:hAnsi="Sylfaen"/>
        </w:rPr>
      </w:pPr>
      <w:r w:rsidRPr="000F0CA8">
        <w:rPr>
          <w:rFonts w:ascii="GHEA Grapalat" w:hAnsi="GHEA Grapalat"/>
          <w:i/>
        </w:rPr>
        <w:t>Вскрытие заявок будет проводиться по адресу _</w:t>
      </w:r>
      <w:r w:rsidR="006C3C9F" w:rsidRPr="006C3C9F">
        <w:rPr>
          <w:rFonts w:ascii="Sylfaen" w:hAnsi="Sylfaen"/>
        </w:rPr>
        <w:t xml:space="preserve"> г. Ереван, </w:t>
      </w:r>
      <w:proofErr w:type="spellStart"/>
      <w:r w:rsidR="006C3C9F" w:rsidRPr="006C3C9F">
        <w:rPr>
          <w:rFonts w:ascii="Sylfaen" w:hAnsi="Sylfaen"/>
        </w:rPr>
        <w:t>Норашен</w:t>
      </w:r>
      <w:proofErr w:type="spellEnd"/>
      <w:r w:rsidR="006C3C9F" w:rsidRPr="006C3C9F">
        <w:rPr>
          <w:rFonts w:ascii="Sylfaen" w:hAnsi="Sylfaen"/>
        </w:rPr>
        <w:t xml:space="preserve"> район, 36/121</w:t>
      </w:r>
      <w:r w:rsidR="006C3C9F">
        <w:rPr>
          <w:rFonts w:ascii="GHEA Grapalat" w:hAnsi="GHEA Grapalat"/>
          <w:i/>
        </w:rPr>
        <w:t xml:space="preserve">_, в </w:t>
      </w:r>
      <w:r w:rsidR="006B137C">
        <w:rPr>
          <w:rFonts w:ascii="GHEA Grapalat" w:hAnsi="GHEA Grapalat"/>
          <w:i/>
        </w:rPr>
        <w:t>12</w:t>
      </w:r>
      <w:r w:rsidR="006C3C9F" w:rsidRPr="006C3C9F">
        <w:rPr>
          <w:rFonts w:ascii="GHEA Grapalat" w:hAnsi="GHEA Grapalat"/>
          <w:i/>
        </w:rPr>
        <w:t xml:space="preserve">:00 </w:t>
      </w:r>
      <w:r w:rsidR="006C3C9F">
        <w:rPr>
          <w:rFonts w:ascii="GHEA Grapalat" w:hAnsi="GHEA Grapalat"/>
          <w:i/>
        </w:rPr>
        <w:t xml:space="preserve"> часов "</w:t>
      </w:r>
      <w:r w:rsidR="009903D0" w:rsidRPr="009903D0">
        <w:rPr>
          <w:rFonts w:ascii="GHEA Grapalat" w:hAnsi="GHEA Grapalat"/>
          <w:i/>
        </w:rPr>
        <w:t>10</w:t>
      </w:r>
      <w:r w:rsidR="006C3C9F">
        <w:rPr>
          <w:rFonts w:ascii="GHEA Grapalat" w:hAnsi="GHEA Grapalat"/>
          <w:i/>
        </w:rPr>
        <w:t>" "</w:t>
      </w:r>
      <w:r w:rsidR="00225F67">
        <w:rPr>
          <w:rFonts w:ascii="GHEA Grapalat" w:hAnsi="GHEA Grapalat"/>
          <w:i/>
          <w:lang w:val="hy-AM"/>
        </w:rPr>
        <w:t>07</w:t>
      </w:r>
      <w:r w:rsidR="006C3C9F">
        <w:rPr>
          <w:rFonts w:ascii="GHEA Grapalat" w:hAnsi="GHEA Grapalat"/>
          <w:i/>
        </w:rPr>
        <w:t>" "</w:t>
      </w:r>
      <w:r w:rsidR="009903D0">
        <w:rPr>
          <w:rFonts w:ascii="GHEA Grapalat" w:hAnsi="GHEA Grapalat"/>
          <w:i/>
        </w:rPr>
        <w:t>2025</w:t>
      </w:r>
      <w:r w:rsidR="006C3C9F" w:rsidRPr="006C3C9F">
        <w:rPr>
          <w:rFonts w:ascii="GHEA Grapalat" w:hAnsi="GHEA Grapalat"/>
          <w:i/>
        </w:rPr>
        <w:t>г</w:t>
      </w:r>
      <w:r>
        <w:rPr>
          <w:rFonts w:ascii="GHEA Grapalat" w:hAnsi="GHEA Grapalat"/>
          <w:i/>
        </w:rPr>
        <w:t>".</w:t>
      </w:r>
    </w:p>
    <w:p w14:paraId="1C2165E5"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84EBEF5" w14:textId="77777777" w:rsidR="00BE1C5E" w:rsidRPr="007D29D8"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6C3C9F" w:rsidRPr="007D29D8">
        <w:rPr>
          <w:rFonts w:ascii="GHEA Grapalat" w:hAnsi="GHEA Grapalat"/>
          <w:i w:val="0"/>
          <w:sz w:val="24"/>
          <w:szCs w:val="24"/>
        </w:rPr>
        <w:t>: Гора Геворгян</w:t>
      </w:r>
    </w:p>
    <w:p w14:paraId="1000A2C3" w14:textId="77777777" w:rsidR="006C3C9F" w:rsidRPr="00BD7463" w:rsidRDefault="00754697" w:rsidP="006C3C9F">
      <w:pPr>
        <w:pStyle w:val="a3"/>
        <w:spacing w:line="240" w:lineRule="auto"/>
        <w:ind w:firstLine="0"/>
        <w:rPr>
          <w:rFonts w:ascii="Sylfaen" w:hAnsi="Sylfaen"/>
          <w:i w:val="0"/>
          <w:lang w:val="af-ZA"/>
        </w:rPr>
      </w:pPr>
      <w:r w:rsidRPr="009044F1">
        <w:rPr>
          <w:rFonts w:ascii="GHEA Grapalat" w:hAnsi="GHEA Grapalat"/>
          <w:i w:val="0"/>
          <w:sz w:val="24"/>
          <w:szCs w:val="24"/>
        </w:rPr>
        <w:t>Т</w:t>
      </w:r>
      <w:r w:rsidR="007D29D8">
        <w:rPr>
          <w:rFonts w:ascii="GHEA Grapalat" w:hAnsi="GHEA Grapalat"/>
          <w:i w:val="0"/>
          <w:sz w:val="24"/>
          <w:szCs w:val="24"/>
        </w:rPr>
        <w:t>елефо</w:t>
      </w:r>
      <w:r w:rsidR="007D29D8" w:rsidRPr="007D29D8">
        <w:rPr>
          <w:rFonts w:ascii="GHEA Grapalat" w:hAnsi="GHEA Grapalat"/>
          <w:i w:val="0"/>
          <w:sz w:val="24"/>
          <w:szCs w:val="24"/>
        </w:rPr>
        <w:t xml:space="preserve">н: </w:t>
      </w:r>
      <w:r w:rsidRPr="00BE1C5E">
        <w:rPr>
          <w:rFonts w:ascii="GHEA Grapalat" w:hAnsi="GHEA Grapalat"/>
          <w:i w:val="0"/>
          <w:sz w:val="24"/>
          <w:szCs w:val="24"/>
        </w:rPr>
        <w:t xml:space="preserve"> </w:t>
      </w:r>
      <w:r w:rsidR="006C3C9F" w:rsidRPr="00BD7463">
        <w:rPr>
          <w:rFonts w:ascii="Sylfaen" w:hAnsi="Sylfaen"/>
          <w:i w:val="0"/>
          <w:lang w:val="af-ZA"/>
        </w:rPr>
        <w:t>060 755</w:t>
      </w:r>
      <w:r w:rsidR="006C3C9F">
        <w:rPr>
          <w:rFonts w:ascii="Sylfaen" w:hAnsi="Sylfaen"/>
          <w:i w:val="0"/>
          <w:lang w:val="af-ZA"/>
        </w:rPr>
        <w:t> </w:t>
      </w:r>
      <w:r w:rsidR="006C3C9F" w:rsidRPr="00BD7463">
        <w:rPr>
          <w:rFonts w:ascii="Sylfaen" w:hAnsi="Sylfaen"/>
          <w:i w:val="0"/>
          <w:lang w:val="af-ZA"/>
        </w:rPr>
        <w:t>155</w:t>
      </w:r>
    </w:p>
    <w:p w14:paraId="0370B995" w14:textId="77777777" w:rsidR="00754697" w:rsidRPr="007D29D8" w:rsidRDefault="00754697" w:rsidP="007D29D8">
      <w:pPr>
        <w:pStyle w:val="a3"/>
        <w:spacing w:line="240" w:lineRule="auto"/>
        <w:ind w:firstLine="0"/>
        <w:rPr>
          <w:rFonts w:ascii="Sylfaen" w:hAnsi="Sylfaen"/>
          <w:i w:val="0"/>
          <w:lang w:val="af-ZA"/>
        </w:rPr>
      </w:pPr>
      <w:r w:rsidRPr="009044F1">
        <w:rPr>
          <w:rFonts w:ascii="GHEA Grapalat" w:hAnsi="GHEA Grapalat"/>
          <w:i w:val="0"/>
          <w:sz w:val="24"/>
          <w:szCs w:val="24"/>
        </w:rPr>
        <w:t>Электронная почта</w:t>
      </w:r>
      <w:r w:rsidR="007D29D8" w:rsidRPr="007D29D8">
        <w:rPr>
          <w:rFonts w:ascii="Arial" w:hAnsi="Arial"/>
          <w:i w:val="0"/>
          <w:sz w:val="24"/>
          <w:szCs w:val="24"/>
        </w:rPr>
        <w:t xml:space="preserve">: </w:t>
      </w:r>
      <w:hyperlink r:id="rId8" w:history="1">
        <w:r w:rsidR="007D29D8" w:rsidRPr="00BD7463">
          <w:rPr>
            <w:rStyle w:val="a9"/>
            <w:rFonts w:ascii="Sylfaen" w:hAnsi="Sylfaen" w:cs="Sylfaen"/>
            <w:i w:val="0"/>
            <w:iCs/>
            <w:lang w:val="hy-AM"/>
          </w:rPr>
          <w:t>procurement</w:t>
        </w:r>
        <w:r w:rsidR="007D29D8" w:rsidRPr="00BD7463">
          <w:rPr>
            <w:rStyle w:val="a9"/>
            <w:rFonts w:ascii="Sylfaen" w:hAnsi="Sylfaen"/>
            <w:i w:val="0"/>
            <w:lang w:val="af-ZA"/>
          </w:rPr>
          <w:t>@fulllife.am</w:t>
        </w:r>
      </w:hyperlink>
      <w:r w:rsidR="007D29D8" w:rsidRPr="00BD7463">
        <w:rPr>
          <w:rFonts w:ascii="Sylfaen" w:hAnsi="Sylfaen"/>
          <w:i w:val="0"/>
          <w:lang w:val="af-ZA"/>
        </w:rPr>
        <w:t xml:space="preserve"> </w:t>
      </w:r>
    </w:p>
    <w:p w14:paraId="168C3916" w14:textId="77777777" w:rsidR="007D29D8" w:rsidRPr="007D29D8" w:rsidRDefault="00754697" w:rsidP="007D29D8">
      <w:pPr>
        <w:rPr>
          <w:rFonts w:ascii="Sylfaen" w:hAnsi="Sylfaen"/>
        </w:rPr>
      </w:pPr>
      <w:r w:rsidRPr="009044F1">
        <w:rPr>
          <w:rFonts w:ascii="GHEA Grapalat" w:hAnsi="GHEA Grapalat"/>
          <w:i/>
        </w:rPr>
        <w:t>Заказчик</w:t>
      </w:r>
      <w:r w:rsidR="007D29D8" w:rsidRPr="007D29D8">
        <w:rPr>
          <w:rFonts w:ascii="Arial" w:hAnsi="Arial"/>
          <w:i/>
        </w:rPr>
        <w:t xml:space="preserve">: </w:t>
      </w:r>
      <w:r w:rsidRPr="009044F1">
        <w:rPr>
          <w:rFonts w:ascii="GHEA Grapalat" w:hAnsi="GHEA Grapalat"/>
          <w:i/>
        </w:rPr>
        <w:t xml:space="preserve"> </w:t>
      </w:r>
      <w:r w:rsidR="007D29D8" w:rsidRPr="00112E8C">
        <w:rPr>
          <w:rFonts w:ascii="Sylfaen" w:hAnsi="Sylfaen"/>
        </w:rPr>
        <w:t>“Полноценная жизнь” продвижение инклюзивного общества ОО</w:t>
      </w:r>
    </w:p>
    <w:p w14:paraId="1C76BE10" w14:textId="77777777" w:rsidR="00915A97" w:rsidRPr="00D5443D" w:rsidRDefault="00915A97" w:rsidP="007D29D8">
      <w:pPr>
        <w:pStyle w:val="a3"/>
        <w:widowControl w:val="0"/>
        <w:spacing w:line="240" w:lineRule="auto"/>
        <w:ind w:left="1701" w:firstLine="0"/>
        <w:jc w:val="left"/>
        <w:rPr>
          <w:rFonts w:ascii="GHEA Grapalat" w:hAnsi="GHEA Grapalat"/>
          <w:i w:val="0"/>
          <w:sz w:val="16"/>
          <w:szCs w:val="16"/>
        </w:rPr>
      </w:pPr>
      <w:r>
        <w:rPr>
          <w:rFonts w:ascii="GHEA Grapalat" w:hAnsi="GHEA Grapalat" w:cs="Sylfaen"/>
          <w:b/>
        </w:rPr>
        <w:br w:type="page"/>
      </w:r>
    </w:p>
    <w:p w14:paraId="126620B7"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7301C918" w14:textId="4A6B7D7D" w:rsidR="007D29D8" w:rsidRPr="007D29D8" w:rsidRDefault="005D7731" w:rsidP="007D29D8">
      <w:pPr>
        <w:jc w:val="right"/>
        <w:rPr>
          <w:rFonts w:ascii="Sylfaen" w:hAnsi="Sylfaen"/>
        </w:rPr>
      </w:pPr>
      <w:r w:rsidRPr="009044F1">
        <w:rPr>
          <w:rFonts w:ascii="GHEA Grapalat" w:hAnsi="GHEA Grapalat"/>
        </w:rPr>
        <w:t xml:space="preserve">Решением Оценочной комиссии </w:t>
      </w:r>
      <w:r w:rsidR="007D29D8">
        <w:rPr>
          <w:rFonts w:ascii="GHEA Grapalat" w:hAnsi="GHEA Grapalat"/>
        </w:rPr>
        <w:t xml:space="preserve">запроса котировок </w:t>
      </w:r>
      <w:r w:rsidR="001B32D9" w:rsidRPr="001B32D9">
        <w:rPr>
          <w:rFonts w:ascii="GHEA Grapalat" w:hAnsi="GHEA Grapalat" w:cs="Sylfaen"/>
          <w:i/>
        </w:rPr>
        <w:br/>
      </w:r>
      <w:r w:rsidR="00096865" w:rsidRPr="009044F1">
        <w:rPr>
          <w:rFonts w:ascii="GHEA Grapalat" w:hAnsi="GHEA Grapalat"/>
          <w:i/>
        </w:rPr>
        <w:t xml:space="preserve">под кодом </w:t>
      </w:r>
      <w:r w:rsidR="007D29D8">
        <w:rPr>
          <w:rFonts w:ascii="GHEA Grapalat" w:hAnsi="GHEA Grapalat"/>
          <w:i/>
          <w:lang w:val="af-ZA"/>
        </w:rPr>
        <w:t>«</w:t>
      </w:r>
      <w:r w:rsidR="00711E9E" w:rsidRPr="00711E9E">
        <w:rPr>
          <w:rFonts w:ascii="GHEA Grapalat" w:hAnsi="GHEA Grapalat"/>
          <w:i/>
          <w:lang w:val="af-ZA"/>
        </w:rPr>
        <w:t xml:space="preserve"> </w:t>
      </w:r>
      <w:r w:rsidR="00711E9E">
        <w:rPr>
          <w:rFonts w:ascii="GHEA Grapalat" w:hAnsi="GHEA Grapalat"/>
          <w:i/>
          <w:lang w:val="af-ZA"/>
        </w:rPr>
        <w:t>ԼԿՆՀԽ-ՀԿ-ԳՀԱՊՁԲ-</w:t>
      </w:r>
      <w:r w:rsidR="009903D0">
        <w:rPr>
          <w:rFonts w:ascii="GHEA Grapalat" w:hAnsi="GHEA Grapalat"/>
          <w:i/>
          <w:lang w:val="af-ZA"/>
        </w:rPr>
        <w:t>25/2</w:t>
      </w:r>
      <w:r w:rsidR="00711E9E">
        <w:rPr>
          <w:rFonts w:ascii="GHEA Grapalat" w:hAnsi="GHEA Grapalat"/>
          <w:i/>
          <w:lang w:val="af-ZA"/>
        </w:rPr>
        <w:t xml:space="preserve"> </w:t>
      </w:r>
      <w:r w:rsidR="007D29D8">
        <w:rPr>
          <w:rFonts w:ascii="GHEA Grapalat" w:hAnsi="GHEA Grapalat"/>
          <w:i/>
          <w:lang w:val="af-ZA"/>
        </w:rPr>
        <w:t>»</w:t>
      </w:r>
    </w:p>
    <w:p w14:paraId="268C9BE6" w14:textId="723348CF" w:rsidR="00096865" w:rsidRPr="009044F1" w:rsidRDefault="00A46F92" w:rsidP="007D29D8">
      <w:pPr>
        <w:pStyle w:val="aa"/>
        <w:widowControl w:val="0"/>
        <w:spacing w:after="160"/>
        <w:ind w:firstLine="567"/>
        <w:jc w:val="right"/>
        <w:rPr>
          <w:rFonts w:ascii="GHEA Grapalat" w:hAnsi="GHEA Grapalat"/>
          <w:i/>
        </w:rPr>
      </w:pPr>
      <w:r>
        <w:rPr>
          <w:rFonts w:ascii="GHEA Grapalat" w:hAnsi="GHEA Grapalat"/>
          <w:i/>
        </w:rPr>
        <w:t xml:space="preserve">№ </w:t>
      </w:r>
      <w:r w:rsidR="00096865" w:rsidRPr="009044F1">
        <w:rPr>
          <w:rFonts w:ascii="GHEA Grapalat" w:hAnsi="GHEA Grapalat"/>
          <w:i/>
        </w:rPr>
        <w:t>_</w:t>
      </w:r>
      <w:r w:rsidR="007D29D8" w:rsidRPr="007D29D8">
        <w:rPr>
          <w:rFonts w:ascii="GHEA Grapalat" w:hAnsi="GHEA Grapalat"/>
          <w:i/>
        </w:rPr>
        <w:t>1</w:t>
      </w:r>
      <w:r w:rsidR="00096865" w:rsidRPr="009044F1">
        <w:rPr>
          <w:rFonts w:ascii="GHEA Grapalat" w:hAnsi="GHEA Grapalat"/>
          <w:i/>
        </w:rPr>
        <w:t xml:space="preserve">_ от </w:t>
      </w:r>
      <w:r w:rsidR="009903D0">
        <w:rPr>
          <w:rFonts w:ascii="GHEA Grapalat" w:hAnsi="GHEA Grapalat"/>
          <w:i/>
          <w:lang w:val="en-US"/>
        </w:rPr>
        <w:t>03</w:t>
      </w:r>
      <w:r w:rsidR="00225F67">
        <w:rPr>
          <w:rFonts w:ascii="GHEA Grapalat" w:hAnsi="GHEA Grapalat"/>
          <w:i/>
          <w:lang w:val="hy-AM"/>
        </w:rPr>
        <w:t>/07/</w:t>
      </w:r>
      <w:r w:rsidR="00096865" w:rsidRPr="009044F1">
        <w:rPr>
          <w:rFonts w:ascii="GHEA Grapalat" w:hAnsi="GHEA Grapalat"/>
          <w:i/>
        </w:rPr>
        <w:t xml:space="preserve">_ </w:t>
      </w:r>
      <w:r w:rsidR="009903D0">
        <w:rPr>
          <w:rFonts w:ascii="GHEA Grapalat" w:hAnsi="GHEA Grapalat"/>
          <w:i/>
        </w:rPr>
        <w:t>2025</w:t>
      </w:r>
      <w:r w:rsidR="009F10E4">
        <w:rPr>
          <w:rFonts w:ascii="GHEA Grapalat" w:hAnsi="GHEA Grapalat"/>
          <w:i/>
        </w:rPr>
        <w:t xml:space="preserve"> </w:t>
      </w:r>
      <w:r w:rsidR="00096865" w:rsidRPr="009044F1">
        <w:rPr>
          <w:rFonts w:ascii="GHEA Grapalat" w:hAnsi="GHEA Grapalat"/>
          <w:i/>
        </w:rPr>
        <w:t>г.</w:t>
      </w:r>
    </w:p>
    <w:p w14:paraId="7B459BE5" w14:textId="77777777" w:rsidR="00096865" w:rsidRPr="009044F1" w:rsidRDefault="00096865" w:rsidP="007D29D8">
      <w:pPr>
        <w:pStyle w:val="aa"/>
        <w:widowControl w:val="0"/>
        <w:spacing w:after="160"/>
        <w:ind w:right="-7" w:firstLine="567"/>
        <w:jc w:val="right"/>
        <w:rPr>
          <w:rFonts w:ascii="GHEA Grapalat" w:hAnsi="GHEA Grapalat"/>
        </w:rPr>
      </w:pPr>
    </w:p>
    <w:p w14:paraId="387A9C20" w14:textId="77777777" w:rsidR="00096865" w:rsidRPr="003A1EBB" w:rsidRDefault="00096865" w:rsidP="00B46D58">
      <w:pPr>
        <w:pStyle w:val="aa"/>
        <w:widowControl w:val="0"/>
        <w:spacing w:after="160"/>
        <w:ind w:right="-7" w:firstLine="567"/>
        <w:jc w:val="center"/>
        <w:rPr>
          <w:rFonts w:ascii="GHEA Grapalat" w:hAnsi="GHEA Grapalat"/>
        </w:rPr>
      </w:pPr>
    </w:p>
    <w:p w14:paraId="52C43BE2" w14:textId="77777777" w:rsidR="000763E5" w:rsidRPr="003A1EBB" w:rsidRDefault="000763E5" w:rsidP="00B46D58">
      <w:pPr>
        <w:pStyle w:val="aa"/>
        <w:widowControl w:val="0"/>
        <w:spacing w:after="160"/>
        <w:ind w:right="-7" w:firstLine="567"/>
        <w:jc w:val="center"/>
        <w:rPr>
          <w:rFonts w:ascii="GHEA Grapalat" w:hAnsi="GHEA Grapalat"/>
        </w:rPr>
      </w:pPr>
    </w:p>
    <w:p w14:paraId="4D3A3926" w14:textId="77777777" w:rsidR="007D29D8" w:rsidRPr="007D29D8" w:rsidRDefault="007D29D8" w:rsidP="007D29D8">
      <w:pPr>
        <w:jc w:val="center"/>
        <w:rPr>
          <w:rFonts w:ascii="Sylfaen" w:hAnsi="Sylfaen"/>
          <w:b/>
        </w:rPr>
      </w:pPr>
      <w:r w:rsidRPr="007D29D8">
        <w:rPr>
          <w:rFonts w:ascii="Sylfaen" w:hAnsi="Sylfaen"/>
          <w:b/>
        </w:rPr>
        <w:t>“ПОЛНОЦЕННАЯ ЖИЗНЬ” ПРОДВИЖЕНИЕ ИНКЛЮЗИВНОГО ОБЩЕСТВА ОО</w:t>
      </w:r>
    </w:p>
    <w:p w14:paraId="4DAF3DCC" w14:textId="77777777" w:rsidR="000763E5" w:rsidRPr="003A1EBB" w:rsidRDefault="000763E5" w:rsidP="00B46D58">
      <w:pPr>
        <w:pStyle w:val="aa"/>
        <w:widowControl w:val="0"/>
        <w:spacing w:after="160"/>
        <w:ind w:right="-7" w:firstLine="567"/>
        <w:jc w:val="center"/>
        <w:rPr>
          <w:rFonts w:ascii="GHEA Grapalat" w:hAnsi="GHEA Grapalat"/>
        </w:rPr>
      </w:pPr>
    </w:p>
    <w:p w14:paraId="56E29087" w14:textId="77777777" w:rsidR="000763E5" w:rsidRPr="003A1EBB" w:rsidRDefault="000763E5" w:rsidP="00B46D58">
      <w:pPr>
        <w:pStyle w:val="aa"/>
        <w:widowControl w:val="0"/>
        <w:spacing w:after="160"/>
        <w:ind w:right="-7" w:firstLine="567"/>
        <w:jc w:val="center"/>
        <w:rPr>
          <w:rFonts w:ascii="GHEA Grapalat" w:hAnsi="GHEA Grapalat"/>
        </w:rPr>
      </w:pPr>
    </w:p>
    <w:p w14:paraId="4CCF6794" w14:textId="77777777" w:rsidR="00096865" w:rsidRPr="006B137C" w:rsidRDefault="000763E5" w:rsidP="007D29D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BC57F1E" w14:textId="77777777" w:rsidR="007D29D8" w:rsidRPr="007D29D8" w:rsidRDefault="007D29D8" w:rsidP="007D29D8">
      <w:pPr>
        <w:jc w:val="center"/>
        <w:rPr>
          <w:rFonts w:ascii="Sylfaen" w:hAnsi="Sylfaen"/>
        </w:rPr>
      </w:pPr>
      <w:r w:rsidRPr="009044F1">
        <w:rPr>
          <w:rFonts w:ascii="GHEA Grapalat" w:hAnsi="GHEA Grapalat"/>
        </w:rPr>
        <w:t xml:space="preserve">НА </w:t>
      </w:r>
      <w:r>
        <w:rPr>
          <w:rFonts w:ascii="GHEA Grapalat" w:hAnsi="GHEA Grapalat"/>
        </w:rPr>
        <w:t xml:space="preserve">ЗАПРОС КОТИРОВОК </w:t>
      </w:r>
      <w:r w:rsidRPr="009044F1">
        <w:rPr>
          <w:rFonts w:ascii="GHEA Grapalat" w:hAnsi="GHEA Grapalat"/>
        </w:rPr>
        <w:t xml:space="preserve">, ОБЪЯВЛЕННЫЙ С ЦЕЛЬЮ ПРИОБРЕТЕНИЯ </w:t>
      </w:r>
      <w:r w:rsidR="00711E9E" w:rsidRPr="00711E9E">
        <w:rPr>
          <w:rFonts w:ascii="Arial" w:hAnsi="Arial"/>
        </w:rPr>
        <w:t xml:space="preserve">ПРОДУКТОВ ПИТАНИЯ </w:t>
      </w:r>
      <w:r w:rsidR="006B137C">
        <w:rPr>
          <w:rFonts w:ascii="Arial" w:hAnsi="Arial"/>
        </w:rPr>
        <w:t xml:space="preserve"> </w:t>
      </w:r>
      <w:r w:rsidRPr="009044F1">
        <w:rPr>
          <w:rFonts w:ascii="GHEA Grapalat" w:hAnsi="GHEA Grapalat"/>
        </w:rPr>
        <w:t xml:space="preserve">ДЛЯ НУЖД </w:t>
      </w:r>
      <w:r w:rsidRPr="00112E8C">
        <w:rPr>
          <w:rFonts w:ascii="Sylfaen" w:hAnsi="Sylfaen"/>
        </w:rPr>
        <w:t>“ПОЛНОЦЕННАЯ ЖИЗНЬ” ПРОДВИЖЕНИЕ ИНКЛЮЗИВНОГО ОБЩЕСТВА ОО</w:t>
      </w:r>
    </w:p>
    <w:p w14:paraId="72AA8061" w14:textId="77777777" w:rsidR="00096865" w:rsidRPr="009044F1" w:rsidRDefault="00096865" w:rsidP="00B46D58">
      <w:pPr>
        <w:pStyle w:val="aa"/>
        <w:widowControl w:val="0"/>
        <w:spacing w:after="160"/>
        <w:ind w:right="-7"/>
        <w:jc w:val="center"/>
        <w:rPr>
          <w:rFonts w:ascii="GHEA Grapalat" w:hAnsi="GHEA Grapalat"/>
        </w:rPr>
      </w:pPr>
    </w:p>
    <w:p w14:paraId="120C0B51" w14:textId="77777777" w:rsidR="00CE0D95" w:rsidRPr="009044F1" w:rsidRDefault="00CE0D95" w:rsidP="00B46D58">
      <w:pPr>
        <w:pStyle w:val="aa"/>
        <w:widowControl w:val="0"/>
        <w:spacing w:after="160"/>
        <w:ind w:right="-7" w:firstLine="567"/>
        <w:jc w:val="center"/>
        <w:rPr>
          <w:rFonts w:ascii="GHEA Grapalat" w:hAnsi="GHEA Grapalat"/>
        </w:rPr>
      </w:pPr>
    </w:p>
    <w:p w14:paraId="731AE27D" w14:textId="77777777" w:rsidR="00CE0D95" w:rsidRPr="009044F1" w:rsidRDefault="00CE0D95" w:rsidP="00B46D58">
      <w:pPr>
        <w:pStyle w:val="aa"/>
        <w:widowControl w:val="0"/>
        <w:spacing w:after="160"/>
        <w:ind w:right="-7" w:firstLine="567"/>
        <w:jc w:val="center"/>
        <w:rPr>
          <w:rFonts w:ascii="GHEA Grapalat" w:hAnsi="GHEA Grapalat"/>
        </w:rPr>
      </w:pPr>
    </w:p>
    <w:p w14:paraId="696FBADC" w14:textId="77777777" w:rsidR="000763E5" w:rsidRDefault="000763E5" w:rsidP="00B46D58">
      <w:pPr>
        <w:rPr>
          <w:rFonts w:ascii="GHEA Grapalat" w:hAnsi="GHEA Grapalat"/>
        </w:rPr>
      </w:pPr>
      <w:r>
        <w:rPr>
          <w:rFonts w:ascii="GHEA Grapalat" w:hAnsi="GHEA Grapalat"/>
        </w:rPr>
        <w:br w:type="page"/>
      </w:r>
    </w:p>
    <w:p w14:paraId="7E608806"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84F42EB" w14:textId="77777777" w:rsidR="00984BDB" w:rsidRPr="009044F1" w:rsidRDefault="00984BDB" w:rsidP="00B46D58">
      <w:pPr>
        <w:widowControl w:val="0"/>
        <w:spacing w:after="160"/>
        <w:ind w:firstLine="567"/>
        <w:jc w:val="both"/>
        <w:rPr>
          <w:rFonts w:ascii="GHEA Grapalat" w:hAnsi="GHEA Grapalat"/>
          <w:i/>
        </w:rPr>
      </w:pPr>
    </w:p>
    <w:p w14:paraId="73C70B35"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605E84A"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1BAD386D" w14:textId="77777777" w:rsidR="007D29D8" w:rsidRPr="007D29D8" w:rsidRDefault="007D29D8" w:rsidP="007D29D8">
      <w:pPr>
        <w:jc w:val="center"/>
        <w:rPr>
          <w:rFonts w:ascii="Sylfaen" w:hAnsi="Sylfaen"/>
        </w:rPr>
      </w:pPr>
      <w:r w:rsidRPr="009044F1">
        <w:rPr>
          <w:rFonts w:ascii="GHEA Grapalat" w:hAnsi="GHEA Grapalat"/>
        </w:rPr>
        <w:t xml:space="preserve">НА </w:t>
      </w:r>
      <w:r>
        <w:rPr>
          <w:rFonts w:ascii="GHEA Grapalat" w:hAnsi="GHEA Grapalat"/>
        </w:rPr>
        <w:t xml:space="preserve">ЗАПРОС КОТИРОВОК </w:t>
      </w:r>
      <w:r w:rsidRPr="009044F1">
        <w:rPr>
          <w:rFonts w:ascii="GHEA Grapalat" w:hAnsi="GHEA Grapalat"/>
        </w:rPr>
        <w:t xml:space="preserve">, ОБЪЯВЛЕННЫЙ С ЦЕЛЬЮ ПРИОБРЕТЕНИЯ </w:t>
      </w:r>
      <w:r w:rsidR="00711E9E" w:rsidRPr="00711E9E">
        <w:rPr>
          <w:rFonts w:ascii="GHEA Grapalat" w:hAnsi="GHEA Grapalat"/>
        </w:rPr>
        <w:t xml:space="preserve">ПРОДУКТОВ ПИТАНИЯ </w:t>
      </w:r>
      <w:r w:rsidRPr="009044F1">
        <w:rPr>
          <w:rFonts w:ascii="GHEA Grapalat" w:hAnsi="GHEA Grapalat"/>
        </w:rPr>
        <w:t xml:space="preserve">ДЛЯ НУЖД </w:t>
      </w:r>
      <w:r w:rsidRPr="00112E8C">
        <w:rPr>
          <w:rFonts w:ascii="Sylfaen" w:hAnsi="Sylfaen"/>
        </w:rPr>
        <w:t>“ПОЛНОЦЕННАЯ ЖИЗНЬ” ПРОДВИЖЕНИЕ ИНКЛЮЗИВНОГО ОБЩЕСТВА ОО</w:t>
      </w:r>
    </w:p>
    <w:p w14:paraId="5F5A6365" w14:textId="77777777" w:rsidR="007D29D8" w:rsidRPr="009044F1" w:rsidRDefault="007D29D8" w:rsidP="007D29D8">
      <w:pPr>
        <w:pStyle w:val="aa"/>
        <w:widowControl w:val="0"/>
        <w:spacing w:after="160"/>
        <w:ind w:right="-7"/>
        <w:jc w:val="center"/>
        <w:rPr>
          <w:rFonts w:ascii="GHEA Grapalat" w:hAnsi="GHEA Grapalat"/>
        </w:rPr>
      </w:pPr>
    </w:p>
    <w:p w14:paraId="29A40391" w14:textId="77777777" w:rsidR="00160AE4" w:rsidRPr="003A1EBB" w:rsidRDefault="00160AE4" w:rsidP="00B46D58">
      <w:pPr>
        <w:widowControl w:val="0"/>
        <w:spacing w:after="160"/>
        <w:ind w:firstLine="567"/>
        <w:jc w:val="center"/>
        <w:rPr>
          <w:rFonts w:ascii="GHEA Grapalat" w:hAnsi="GHEA Grapalat"/>
        </w:rPr>
      </w:pPr>
    </w:p>
    <w:p w14:paraId="14299E68"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C3C9F">
        <w:rPr>
          <w:rFonts w:ascii="GHEA Grapalat" w:hAnsi="GHEA Grapalat"/>
          <w:b/>
        </w:rPr>
        <w:t xml:space="preserve">ЗАПРОС КОТИРОВОК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BAEAF42" w14:textId="77777777" w:rsidR="00C67E80" w:rsidRPr="009044F1" w:rsidRDefault="00C67E80" w:rsidP="00B46D58">
      <w:pPr>
        <w:widowControl w:val="0"/>
        <w:spacing w:after="160"/>
        <w:jc w:val="center"/>
        <w:rPr>
          <w:rFonts w:ascii="GHEA Grapalat" w:hAnsi="GHEA Grapalat" w:cs="Sylfaen"/>
          <w:b/>
        </w:rPr>
      </w:pPr>
    </w:p>
    <w:p w14:paraId="178648A7"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159DE1B2" w14:textId="77777777" w:rsidR="002E069D" w:rsidRPr="008842CE" w:rsidRDefault="002E069D" w:rsidP="00B46D58">
      <w:pPr>
        <w:widowControl w:val="0"/>
        <w:spacing w:after="160"/>
        <w:jc w:val="center"/>
        <w:rPr>
          <w:rFonts w:ascii="GHEA Grapalat" w:hAnsi="GHEA Grapalat"/>
        </w:rPr>
      </w:pPr>
    </w:p>
    <w:p w14:paraId="64E837E3"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BB4F19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27A4AD1C"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391C5B0"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A59EBD2"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6B8ACE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5CF17E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14:paraId="44D4D2E8"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3ABEDE4"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5D214F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477B89CB"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9621BD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3D2106B" w14:textId="77777777" w:rsidR="00520F57" w:rsidRDefault="00520F57" w:rsidP="00B46D58">
      <w:pPr>
        <w:widowControl w:val="0"/>
        <w:spacing w:after="160"/>
        <w:jc w:val="center"/>
        <w:rPr>
          <w:rFonts w:ascii="GHEA Grapalat" w:hAnsi="GHEA Grapalat"/>
          <w:b/>
        </w:rPr>
      </w:pPr>
    </w:p>
    <w:p w14:paraId="5CCCBD80" w14:textId="77777777" w:rsidR="00520F57" w:rsidRDefault="00520F57" w:rsidP="00B46D58">
      <w:pPr>
        <w:widowControl w:val="0"/>
        <w:spacing w:after="160"/>
        <w:jc w:val="center"/>
        <w:rPr>
          <w:rFonts w:ascii="GHEA Grapalat" w:hAnsi="GHEA Grapalat"/>
          <w:b/>
        </w:rPr>
      </w:pPr>
    </w:p>
    <w:p w14:paraId="358EAF3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DE5ABE6" w14:textId="77777777" w:rsidR="008842CE" w:rsidRPr="00374F4A" w:rsidRDefault="008842CE" w:rsidP="00B46D58">
      <w:pPr>
        <w:widowControl w:val="0"/>
        <w:spacing w:after="160"/>
        <w:jc w:val="center"/>
        <w:rPr>
          <w:rFonts w:ascii="GHEA Grapalat" w:hAnsi="GHEA Grapalat"/>
          <w:b/>
        </w:rPr>
      </w:pPr>
    </w:p>
    <w:p w14:paraId="2F00703F"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C3C9F">
        <w:rPr>
          <w:rFonts w:ascii="GHEA Grapalat" w:hAnsi="GHEA Grapalat"/>
          <w:b/>
        </w:rPr>
        <w:t xml:space="preserve">ЗАПРОС КОТИРОВОК </w:t>
      </w:r>
    </w:p>
    <w:p w14:paraId="3EDEE49F" w14:textId="77777777" w:rsidR="00520F57" w:rsidRPr="008842CE" w:rsidRDefault="00520F57" w:rsidP="00B46D58">
      <w:pPr>
        <w:widowControl w:val="0"/>
        <w:spacing w:after="160"/>
        <w:jc w:val="center"/>
        <w:rPr>
          <w:rFonts w:ascii="GHEA Grapalat" w:hAnsi="GHEA Grapalat"/>
          <w:b/>
        </w:rPr>
      </w:pPr>
    </w:p>
    <w:p w14:paraId="07F5896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71A4B52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6C7056A"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2C27A8C6" w14:textId="77777777" w:rsidR="00E17B7F" w:rsidRDefault="00E17B7F">
      <w:pPr>
        <w:rPr>
          <w:rFonts w:ascii="GHEA Grapalat" w:hAnsi="GHEA Grapalat"/>
          <w:spacing w:val="-6"/>
        </w:rPr>
      </w:pPr>
      <w:r>
        <w:rPr>
          <w:rFonts w:ascii="GHEA Grapalat" w:hAnsi="GHEA Grapalat"/>
          <w:spacing w:val="-6"/>
        </w:rPr>
        <w:br w:type="page"/>
      </w:r>
    </w:p>
    <w:p w14:paraId="088271AD" w14:textId="32A94B6E" w:rsidR="00096865" w:rsidRPr="007D29D8" w:rsidRDefault="00E17B7F" w:rsidP="007D29D8">
      <w:pPr>
        <w:rPr>
          <w:rFonts w:ascii="Sylfaen" w:hAnsi="Sylfaen"/>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F96E16">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7D29D8">
        <w:rPr>
          <w:rFonts w:ascii="GHEA Grapalat" w:hAnsi="GHEA Grapalat"/>
          <w:i/>
          <w:lang w:val="af-ZA"/>
        </w:rPr>
        <w:t>«</w:t>
      </w:r>
      <w:r w:rsidR="007D29D8">
        <w:rPr>
          <w:rFonts w:ascii="Sylfaen" w:hAnsi="Sylfaen" w:cs="Sylfaen"/>
          <w:i/>
          <w:lang w:val="af-ZA"/>
        </w:rPr>
        <w:t>ԼԿՆՀԽ</w:t>
      </w:r>
      <w:r w:rsidR="007D29D8">
        <w:rPr>
          <w:rFonts w:ascii="Arial" w:hAnsi="Arial" w:cs="Arial"/>
          <w:i/>
          <w:lang w:val="af-ZA"/>
        </w:rPr>
        <w:t>-</w:t>
      </w:r>
      <w:r w:rsidR="007D29D8">
        <w:rPr>
          <w:rFonts w:ascii="Sylfaen" w:hAnsi="Sylfaen" w:cs="Sylfaen"/>
          <w:i/>
          <w:lang w:val="af-ZA"/>
        </w:rPr>
        <w:t>ՀԿ</w:t>
      </w:r>
      <w:r w:rsidR="007D29D8">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7D29D8">
        <w:rPr>
          <w:rFonts w:ascii="GHEA Grapalat" w:hAnsi="GHEA Grapalat"/>
          <w:i/>
          <w:lang w:val="af-ZA"/>
        </w:rPr>
        <w:t>»</w:t>
      </w:r>
      <w:r w:rsidR="007D29D8" w:rsidRPr="007D29D8">
        <w:rPr>
          <w:rFonts w:ascii="Sylfaen" w:hAnsi="Sylfaen"/>
        </w:rPr>
        <w:t xml:space="preserve"> </w:t>
      </w:r>
      <w:r w:rsidR="00096865" w:rsidRPr="006D2DF7">
        <w:rPr>
          <w:rFonts w:ascii="GHEA Grapalat" w:hAnsi="GHEA Grapalat"/>
          <w:spacing w:val="-6"/>
        </w:rPr>
        <w:t>(далее — процедура).</w:t>
      </w:r>
    </w:p>
    <w:p w14:paraId="0F4FA0BD" w14:textId="77777777" w:rsidR="00096865" w:rsidRPr="007D29D8" w:rsidRDefault="00096865" w:rsidP="007D29D8">
      <w:pPr>
        <w:rPr>
          <w:rFonts w:ascii="Sylfaen" w:hAnsi="Sylfaen"/>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D29D8" w:rsidRPr="00112E8C">
        <w:rPr>
          <w:rFonts w:ascii="Sylfaen" w:hAnsi="Sylfaen"/>
        </w:rPr>
        <w:t>“Полноценная жизнь” продвижение инклюзивного общества ОО</w:t>
      </w:r>
      <w:r w:rsidR="007D29D8" w:rsidRPr="007D29D8">
        <w:rPr>
          <w:rFonts w:ascii="Sylfaen" w:hAnsi="Sylfaen"/>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CD6308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0116C69"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78D43A" w14:textId="77777777" w:rsidR="007D29D8" w:rsidRPr="00BD7463" w:rsidRDefault="00A81DD5" w:rsidP="007D29D8">
      <w:pPr>
        <w:pStyle w:val="a3"/>
        <w:spacing w:line="240" w:lineRule="auto"/>
        <w:ind w:firstLine="0"/>
        <w:rPr>
          <w:rFonts w:ascii="Sylfaen" w:hAnsi="Sylfaen"/>
          <w:i w:val="0"/>
          <w:lang w:val="af-ZA"/>
        </w:rPr>
      </w:pPr>
      <w:r w:rsidRPr="009044F1">
        <w:rPr>
          <w:rFonts w:ascii="GHEA Grapalat" w:hAnsi="GHEA Grapalat"/>
          <w:sz w:val="24"/>
          <w:szCs w:val="24"/>
        </w:rPr>
        <w:t xml:space="preserve">Адрес электронной почты секретаря оценочной комиссии </w:t>
      </w:r>
      <w:hyperlink r:id="rId9" w:history="1">
        <w:r w:rsidR="007D29D8" w:rsidRPr="00BD7463">
          <w:rPr>
            <w:rStyle w:val="a9"/>
            <w:rFonts w:ascii="Sylfaen" w:hAnsi="Sylfaen" w:cs="Sylfaen"/>
            <w:i w:val="0"/>
            <w:iCs/>
            <w:lang w:val="hy-AM"/>
          </w:rPr>
          <w:t>procurement</w:t>
        </w:r>
        <w:r w:rsidR="007D29D8" w:rsidRPr="00BD7463">
          <w:rPr>
            <w:rStyle w:val="a9"/>
            <w:rFonts w:ascii="Sylfaen" w:hAnsi="Sylfaen"/>
            <w:i w:val="0"/>
            <w:lang w:val="af-ZA"/>
          </w:rPr>
          <w:t>@fulllife.am</w:t>
        </w:r>
      </w:hyperlink>
      <w:r w:rsidR="007D29D8" w:rsidRPr="00BD7463">
        <w:rPr>
          <w:rFonts w:ascii="Sylfaen" w:hAnsi="Sylfaen"/>
          <w:i w:val="0"/>
          <w:lang w:val="af-ZA"/>
        </w:rPr>
        <w:t xml:space="preserve"> </w:t>
      </w:r>
    </w:p>
    <w:p w14:paraId="7172BE56" w14:textId="77777777" w:rsidR="003E1421" w:rsidRPr="007D29D8" w:rsidRDefault="003E1421" w:rsidP="00B46D58">
      <w:pPr>
        <w:pStyle w:val="23"/>
        <w:widowControl w:val="0"/>
        <w:spacing w:after="160" w:line="240" w:lineRule="auto"/>
        <w:ind w:firstLine="567"/>
        <w:rPr>
          <w:rFonts w:ascii="GHEA Grapalat" w:hAnsi="GHEA Grapalat"/>
          <w:sz w:val="24"/>
          <w:szCs w:val="24"/>
          <w:lang w:val="af-ZA"/>
        </w:rPr>
      </w:pPr>
    </w:p>
    <w:p w14:paraId="59FCE07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3B9BAE"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AD03E5F"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1F5AC62" w14:textId="77777777" w:rsidR="00096865" w:rsidRPr="007D29D8" w:rsidRDefault="00845AA5" w:rsidP="007D29D8">
      <w:pPr>
        <w:rPr>
          <w:rFonts w:ascii="Sylfaen" w:hAnsi="Sylfaen"/>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Предметом закупки является приобретение "</w:t>
      </w:r>
      <w:r w:rsidR="006B137C" w:rsidRPr="006B137C">
        <w:t xml:space="preserve"> </w:t>
      </w:r>
      <w:r w:rsidR="00711E9E" w:rsidRPr="00711E9E">
        <w:rPr>
          <w:rFonts w:ascii="Arial" w:hAnsi="Arial"/>
          <w:i/>
        </w:rPr>
        <w:t>продуктов питани</w:t>
      </w:r>
      <w:r w:rsidR="00711E9E" w:rsidRPr="009863B3">
        <w:rPr>
          <w:rFonts w:ascii="Arial" w:hAnsi="Arial"/>
          <w:i/>
        </w:rPr>
        <w:t>я</w:t>
      </w:r>
      <w:r w:rsidRPr="009044F1">
        <w:rPr>
          <w:rFonts w:ascii="GHEA Grapalat" w:hAnsi="GHEA Grapalat"/>
          <w:i/>
        </w:rPr>
        <w:t xml:space="preserve">" (далее — также товар) для нужд </w:t>
      </w:r>
      <w:r w:rsidR="007D29D8" w:rsidRPr="00112E8C">
        <w:rPr>
          <w:rFonts w:ascii="Sylfaen" w:hAnsi="Sylfaen"/>
        </w:rPr>
        <w:t>“Полноценная жизнь” продвижение инклюзивного общества ОО</w:t>
      </w:r>
      <w:r w:rsidRPr="009044F1">
        <w:rPr>
          <w:rFonts w:ascii="GHEA Grapalat" w:hAnsi="GHEA Grapalat"/>
          <w:i/>
        </w:rPr>
        <w:t xml:space="preserve">, которые сгруппированы в </w:t>
      </w:r>
      <w:r w:rsidR="006B137C">
        <w:rPr>
          <w:rFonts w:ascii="Arial" w:hAnsi="Arial"/>
          <w:i/>
        </w:rPr>
        <w:t>“3</w:t>
      </w:r>
      <w:r w:rsidR="009863B3" w:rsidRPr="009863B3">
        <w:rPr>
          <w:rFonts w:ascii="Arial" w:hAnsi="Arial"/>
          <w:i/>
        </w:rPr>
        <w:t>0</w:t>
      </w:r>
      <w:r w:rsidR="007D29D8" w:rsidRPr="007D29D8">
        <w:rPr>
          <w:rFonts w:ascii="Arial" w:hAnsi="Arial"/>
          <w:i/>
        </w:rPr>
        <w:t xml:space="preserve">” </w:t>
      </w:r>
      <w:r w:rsidRPr="009044F1">
        <w:rPr>
          <w:rFonts w:ascii="GHEA Grapalat" w:hAnsi="GHEA Grapalat"/>
          <w:i/>
        </w:rPr>
        <w:t>лот</w:t>
      </w:r>
      <w:r w:rsidR="006B137C">
        <w:rPr>
          <w:rFonts w:ascii="GHEA Grapalat" w:hAnsi="GHEA Grapalat"/>
          <w:i/>
        </w:rPr>
        <w:t>ах</w:t>
      </w:r>
    </w:p>
    <w:p w14:paraId="58E31EC4" w14:textId="77777777" w:rsidR="009863B3" w:rsidRPr="003F546F" w:rsidRDefault="009863B3" w:rsidP="006173D4">
      <w:pPr>
        <w:pStyle w:val="23"/>
        <w:widowControl w:val="0"/>
        <w:spacing w:after="160" w:line="240" w:lineRule="auto"/>
        <w:ind w:firstLine="567"/>
        <w:rPr>
          <w:rFonts w:ascii="GHEA Grapalat" w:hAnsi="GHEA Grapalat"/>
          <w:sz w:val="24"/>
          <w:szCs w:val="24"/>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9863B3" w:rsidRPr="00A71D81" w14:paraId="11C18358" w14:textId="77777777" w:rsidTr="003300AC">
        <w:trPr>
          <w:trHeight w:val="480"/>
        </w:trPr>
        <w:tc>
          <w:tcPr>
            <w:tcW w:w="3119" w:type="dxa"/>
            <w:gridSpan w:val="2"/>
            <w:vAlign w:val="center"/>
          </w:tcPr>
          <w:p w14:paraId="1C202603" w14:textId="77777777" w:rsidR="009863B3" w:rsidRPr="00C53648" w:rsidRDefault="009863B3" w:rsidP="003300AC">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7231" w:type="dxa"/>
            <w:vMerge w:val="restart"/>
            <w:vAlign w:val="center"/>
          </w:tcPr>
          <w:p w14:paraId="185F0EA5" w14:textId="77777777" w:rsidR="009863B3" w:rsidRPr="00C53648" w:rsidRDefault="009863B3" w:rsidP="003300AC">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9863B3" w:rsidRPr="00A71D81" w14:paraId="1F6FCEB0" w14:textId="77777777" w:rsidTr="003300AC">
        <w:trPr>
          <w:trHeight w:val="292"/>
        </w:trPr>
        <w:tc>
          <w:tcPr>
            <w:tcW w:w="1701" w:type="dxa"/>
            <w:vAlign w:val="center"/>
          </w:tcPr>
          <w:p w14:paraId="47D891AC" w14:textId="77777777" w:rsidR="009863B3" w:rsidRPr="009044F1" w:rsidRDefault="009863B3" w:rsidP="003300AC">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5A5950FE" w14:textId="77777777" w:rsidR="009863B3" w:rsidRPr="009044F1" w:rsidRDefault="009863B3" w:rsidP="003300AC">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7231" w:type="dxa"/>
            <w:vMerge/>
            <w:vAlign w:val="center"/>
          </w:tcPr>
          <w:p w14:paraId="2F85147D" w14:textId="77777777" w:rsidR="009863B3" w:rsidRPr="00A71D81" w:rsidRDefault="009863B3" w:rsidP="003300AC">
            <w:pPr>
              <w:pStyle w:val="23"/>
              <w:spacing w:line="240" w:lineRule="auto"/>
              <w:ind w:firstLine="0"/>
              <w:jc w:val="center"/>
              <w:rPr>
                <w:rFonts w:ascii="GHEA Grapalat" w:hAnsi="GHEA Grapalat"/>
                <w:b/>
                <w:bCs/>
                <w:i/>
                <w:iCs/>
              </w:rPr>
            </w:pPr>
          </w:p>
        </w:tc>
      </w:tr>
      <w:tr w:rsidR="009903D0" w:rsidRPr="00B36EB7" w14:paraId="6C76CCEB" w14:textId="77777777" w:rsidTr="003300AC">
        <w:tc>
          <w:tcPr>
            <w:tcW w:w="1701" w:type="dxa"/>
            <w:vAlign w:val="bottom"/>
          </w:tcPr>
          <w:p w14:paraId="1F58F029" w14:textId="77777777" w:rsidR="009903D0" w:rsidRDefault="009903D0" w:rsidP="009903D0">
            <w:pPr>
              <w:jc w:val="right"/>
              <w:rPr>
                <w:rFonts w:ascii="Calibri" w:hAnsi="Calibri"/>
                <w:color w:val="000000"/>
                <w:sz w:val="22"/>
                <w:szCs w:val="22"/>
              </w:rPr>
            </w:pPr>
            <w:r>
              <w:rPr>
                <w:rFonts w:ascii="Calibri" w:hAnsi="Calibri"/>
                <w:color w:val="000000"/>
                <w:sz w:val="22"/>
                <w:szCs w:val="22"/>
              </w:rPr>
              <w:t>1</w:t>
            </w:r>
          </w:p>
        </w:tc>
        <w:tc>
          <w:tcPr>
            <w:tcW w:w="1418" w:type="dxa"/>
            <w:vAlign w:val="bottom"/>
          </w:tcPr>
          <w:p w14:paraId="32020D8B" w14:textId="1111B40A" w:rsidR="009903D0" w:rsidRPr="00A76859" w:rsidRDefault="009903D0" w:rsidP="009903D0">
            <w:pPr>
              <w:jc w:val="right"/>
              <w:rPr>
                <w:rFonts w:ascii="Sylfaen" w:hAnsi="Sylfaen"/>
                <w:color w:val="000000"/>
              </w:rPr>
            </w:pPr>
            <w:r>
              <w:rPr>
                <w:rFonts w:ascii="Sylfaen" w:hAnsi="Sylfaen"/>
                <w:color w:val="000000"/>
                <w:lang w:val="en-US"/>
              </w:rPr>
              <w:t>6000</w:t>
            </w:r>
          </w:p>
        </w:tc>
        <w:tc>
          <w:tcPr>
            <w:tcW w:w="7231" w:type="dxa"/>
            <w:vAlign w:val="bottom"/>
          </w:tcPr>
          <w:p w14:paraId="13CE4D43" w14:textId="77777777" w:rsidR="009903D0" w:rsidRPr="009863B3" w:rsidRDefault="009903D0" w:rsidP="009903D0">
            <w:pPr>
              <w:rPr>
                <w:rFonts w:ascii="Sylfaen" w:hAnsi="Sylfaen"/>
                <w:lang w:val="en-US"/>
              </w:rPr>
            </w:pPr>
            <w:proofErr w:type="spellStart"/>
            <w:r>
              <w:rPr>
                <w:rFonts w:ascii="Sylfaen" w:hAnsi="Sylfaen"/>
                <w:lang w:val="en-US"/>
              </w:rPr>
              <w:t>Соль</w:t>
            </w:r>
            <w:proofErr w:type="spellEnd"/>
            <w:r>
              <w:rPr>
                <w:rFonts w:ascii="Sylfaen" w:hAnsi="Sylfaen"/>
                <w:lang w:val="en-US"/>
              </w:rPr>
              <w:t xml:space="preserve"> </w:t>
            </w:r>
          </w:p>
        </w:tc>
      </w:tr>
      <w:tr w:rsidR="009903D0" w:rsidRPr="00B36EB7" w14:paraId="5D0C3E12" w14:textId="77777777" w:rsidTr="003300AC">
        <w:tc>
          <w:tcPr>
            <w:tcW w:w="1701" w:type="dxa"/>
            <w:vAlign w:val="bottom"/>
          </w:tcPr>
          <w:p w14:paraId="24A03B73" w14:textId="77777777" w:rsidR="009903D0" w:rsidRDefault="009903D0" w:rsidP="009903D0">
            <w:pPr>
              <w:jc w:val="right"/>
              <w:rPr>
                <w:rFonts w:ascii="Calibri" w:hAnsi="Calibri"/>
                <w:color w:val="000000"/>
                <w:sz w:val="22"/>
                <w:szCs w:val="22"/>
              </w:rPr>
            </w:pPr>
            <w:r>
              <w:rPr>
                <w:rFonts w:ascii="Calibri" w:hAnsi="Calibri"/>
                <w:color w:val="000000"/>
                <w:sz w:val="22"/>
                <w:szCs w:val="22"/>
              </w:rPr>
              <w:t>2</w:t>
            </w:r>
          </w:p>
        </w:tc>
        <w:tc>
          <w:tcPr>
            <w:tcW w:w="1418" w:type="dxa"/>
            <w:vAlign w:val="bottom"/>
          </w:tcPr>
          <w:p w14:paraId="321569CB" w14:textId="4F22E404" w:rsidR="009903D0" w:rsidRPr="00323083" w:rsidRDefault="009903D0" w:rsidP="009903D0">
            <w:pPr>
              <w:jc w:val="right"/>
              <w:rPr>
                <w:rFonts w:ascii="Sylfaen" w:hAnsi="Sylfaen"/>
                <w:color w:val="000000"/>
                <w:lang w:val="hy-AM"/>
              </w:rPr>
            </w:pPr>
            <w:r>
              <w:rPr>
                <w:rFonts w:ascii="Sylfaen" w:hAnsi="Sylfaen"/>
                <w:color w:val="000000"/>
                <w:lang w:val="en-US"/>
              </w:rPr>
              <w:t>66500</w:t>
            </w:r>
          </w:p>
        </w:tc>
        <w:tc>
          <w:tcPr>
            <w:tcW w:w="7231" w:type="dxa"/>
            <w:vAlign w:val="bottom"/>
          </w:tcPr>
          <w:p w14:paraId="7A88615E" w14:textId="77777777" w:rsidR="009903D0" w:rsidRPr="009863B3" w:rsidRDefault="009903D0" w:rsidP="009903D0">
            <w:pPr>
              <w:rPr>
                <w:rFonts w:ascii="Sylfaen" w:hAnsi="Sylfaen"/>
                <w:lang w:val="en-US"/>
              </w:rPr>
            </w:pPr>
            <w:proofErr w:type="spellStart"/>
            <w:r>
              <w:rPr>
                <w:rFonts w:ascii="Sylfaen" w:hAnsi="Sylfaen"/>
                <w:lang w:val="en-US"/>
              </w:rPr>
              <w:t>Р</w:t>
            </w:r>
            <w:r>
              <w:rPr>
                <w:rFonts w:ascii="Arial" w:hAnsi="Arial"/>
                <w:lang w:val="en-US"/>
              </w:rPr>
              <w:t>астительное</w:t>
            </w:r>
            <w:proofErr w:type="spellEnd"/>
            <w:r>
              <w:rPr>
                <w:rFonts w:ascii="Arial" w:hAnsi="Arial"/>
                <w:lang w:val="en-US"/>
              </w:rPr>
              <w:t xml:space="preserve"> </w:t>
            </w:r>
            <w:proofErr w:type="spellStart"/>
            <w:r>
              <w:rPr>
                <w:rFonts w:ascii="Arial" w:hAnsi="Arial"/>
                <w:lang w:val="en-US"/>
              </w:rPr>
              <w:t>масло</w:t>
            </w:r>
            <w:proofErr w:type="spellEnd"/>
            <w:r>
              <w:rPr>
                <w:rFonts w:ascii="Arial" w:hAnsi="Arial"/>
                <w:lang w:val="en-US"/>
              </w:rPr>
              <w:t xml:space="preserve"> </w:t>
            </w:r>
          </w:p>
        </w:tc>
      </w:tr>
      <w:tr w:rsidR="009903D0" w:rsidRPr="00B36EB7" w14:paraId="3E0AF495" w14:textId="77777777" w:rsidTr="003300AC">
        <w:tc>
          <w:tcPr>
            <w:tcW w:w="1701" w:type="dxa"/>
            <w:vAlign w:val="bottom"/>
          </w:tcPr>
          <w:p w14:paraId="39B61A2C" w14:textId="77777777" w:rsidR="009903D0" w:rsidRDefault="009903D0" w:rsidP="009903D0">
            <w:pPr>
              <w:jc w:val="right"/>
              <w:rPr>
                <w:rFonts w:ascii="Calibri" w:hAnsi="Calibri"/>
                <w:color w:val="000000"/>
                <w:sz w:val="22"/>
                <w:szCs w:val="22"/>
              </w:rPr>
            </w:pPr>
            <w:r>
              <w:rPr>
                <w:rFonts w:ascii="Calibri" w:hAnsi="Calibri"/>
                <w:color w:val="000000"/>
                <w:sz w:val="22"/>
                <w:szCs w:val="22"/>
              </w:rPr>
              <w:t>3</w:t>
            </w:r>
          </w:p>
        </w:tc>
        <w:tc>
          <w:tcPr>
            <w:tcW w:w="1418" w:type="dxa"/>
            <w:vAlign w:val="bottom"/>
          </w:tcPr>
          <w:p w14:paraId="1A16D776" w14:textId="706F46C6" w:rsidR="009903D0" w:rsidRPr="00A76859" w:rsidRDefault="009903D0" w:rsidP="009903D0">
            <w:pPr>
              <w:jc w:val="right"/>
              <w:rPr>
                <w:rFonts w:ascii="Sylfaen" w:hAnsi="Sylfaen"/>
                <w:color w:val="000000"/>
              </w:rPr>
            </w:pPr>
            <w:r>
              <w:rPr>
                <w:rFonts w:ascii="Sylfaen" w:hAnsi="Sylfaen"/>
                <w:color w:val="000000"/>
                <w:lang w:val="en-US"/>
              </w:rPr>
              <w:t>52250</w:t>
            </w:r>
          </w:p>
        </w:tc>
        <w:tc>
          <w:tcPr>
            <w:tcW w:w="7231" w:type="dxa"/>
            <w:vAlign w:val="bottom"/>
          </w:tcPr>
          <w:p w14:paraId="79549CA9" w14:textId="77777777" w:rsidR="009903D0" w:rsidRPr="009863B3" w:rsidRDefault="009903D0" w:rsidP="009903D0">
            <w:pPr>
              <w:rPr>
                <w:rFonts w:ascii="Sylfaen" w:hAnsi="Sylfaen"/>
                <w:lang w:val="en-US"/>
              </w:rPr>
            </w:pPr>
            <w:proofErr w:type="spellStart"/>
            <w:r>
              <w:rPr>
                <w:rFonts w:ascii="Sylfaen" w:hAnsi="Sylfaen"/>
                <w:lang w:val="en-US"/>
              </w:rPr>
              <w:t>Рис</w:t>
            </w:r>
            <w:proofErr w:type="spellEnd"/>
            <w:r>
              <w:rPr>
                <w:rFonts w:ascii="Sylfaen" w:hAnsi="Sylfaen"/>
                <w:lang w:val="en-US"/>
              </w:rPr>
              <w:t xml:space="preserve"> 1</w:t>
            </w:r>
          </w:p>
        </w:tc>
      </w:tr>
      <w:tr w:rsidR="009903D0" w:rsidRPr="00B36EB7" w14:paraId="7D69DE5D" w14:textId="77777777" w:rsidTr="003300AC">
        <w:tc>
          <w:tcPr>
            <w:tcW w:w="1701" w:type="dxa"/>
            <w:vAlign w:val="bottom"/>
          </w:tcPr>
          <w:p w14:paraId="4555D544" w14:textId="77777777" w:rsidR="009903D0" w:rsidRDefault="009903D0" w:rsidP="009903D0">
            <w:pPr>
              <w:jc w:val="right"/>
              <w:rPr>
                <w:rFonts w:ascii="Calibri" w:hAnsi="Calibri"/>
                <w:color w:val="000000"/>
                <w:sz w:val="22"/>
                <w:szCs w:val="22"/>
              </w:rPr>
            </w:pPr>
            <w:r>
              <w:rPr>
                <w:rFonts w:ascii="Calibri" w:hAnsi="Calibri"/>
                <w:color w:val="000000"/>
                <w:sz w:val="22"/>
                <w:szCs w:val="22"/>
              </w:rPr>
              <w:t>4</w:t>
            </w:r>
          </w:p>
        </w:tc>
        <w:tc>
          <w:tcPr>
            <w:tcW w:w="1418" w:type="dxa"/>
            <w:vAlign w:val="bottom"/>
          </w:tcPr>
          <w:p w14:paraId="08E36314" w14:textId="77AA9625" w:rsidR="009903D0" w:rsidRPr="00A76859" w:rsidRDefault="009903D0" w:rsidP="009903D0">
            <w:pPr>
              <w:jc w:val="right"/>
              <w:rPr>
                <w:rFonts w:ascii="Sylfaen" w:hAnsi="Sylfaen"/>
                <w:color w:val="000000"/>
              </w:rPr>
            </w:pPr>
            <w:r>
              <w:rPr>
                <w:rFonts w:ascii="Sylfaen" w:hAnsi="Sylfaen"/>
                <w:color w:val="000000"/>
                <w:lang w:val="en-US"/>
              </w:rPr>
              <w:t>43500</w:t>
            </w:r>
          </w:p>
        </w:tc>
        <w:tc>
          <w:tcPr>
            <w:tcW w:w="7231" w:type="dxa"/>
            <w:vAlign w:val="bottom"/>
          </w:tcPr>
          <w:p w14:paraId="165CB3C9" w14:textId="77777777" w:rsidR="009903D0" w:rsidRPr="009863B3" w:rsidRDefault="009903D0" w:rsidP="009903D0">
            <w:pPr>
              <w:rPr>
                <w:rFonts w:ascii="Sylfaen" w:hAnsi="Sylfaen"/>
                <w:lang w:val="en-US"/>
              </w:rPr>
            </w:pPr>
            <w:proofErr w:type="spellStart"/>
            <w:r>
              <w:rPr>
                <w:rFonts w:ascii="Sylfaen" w:hAnsi="Sylfaen"/>
                <w:lang w:val="en-US"/>
              </w:rPr>
              <w:t>Свекло</w:t>
            </w:r>
            <w:proofErr w:type="spellEnd"/>
            <w:r>
              <w:rPr>
                <w:rFonts w:ascii="Sylfaen" w:hAnsi="Sylfaen"/>
                <w:lang w:val="en-US"/>
              </w:rPr>
              <w:t xml:space="preserve"> </w:t>
            </w:r>
          </w:p>
        </w:tc>
      </w:tr>
      <w:tr w:rsidR="009903D0" w:rsidRPr="00B36EB7" w14:paraId="0EBE1143" w14:textId="77777777" w:rsidTr="003300AC">
        <w:tc>
          <w:tcPr>
            <w:tcW w:w="1701" w:type="dxa"/>
            <w:vAlign w:val="bottom"/>
          </w:tcPr>
          <w:p w14:paraId="61848667" w14:textId="77777777" w:rsidR="009903D0" w:rsidRDefault="009903D0" w:rsidP="009903D0">
            <w:pPr>
              <w:jc w:val="right"/>
              <w:rPr>
                <w:rFonts w:ascii="Calibri" w:hAnsi="Calibri"/>
                <w:color w:val="000000"/>
                <w:sz w:val="22"/>
                <w:szCs w:val="22"/>
              </w:rPr>
            </w:pPr>
            <w:r>
              <w:rPr>
                <w:rFonts w:ascii="Calibri" w:hAnsi="Calibri"/>
                <w:color w:val="000000"/>
                <w:sz w:val="22"/>
                <w:szCs w:val="22"/>
              </w:rPr>
              <w:t>5</w:t>
            </w:r>
          </w:p>
        </w:tc>
        <w:tc>
          <w:tcPr>
            <w:tcW w:w="1418" w:type="dxa"/>
            <w:vAlign w:val="bottom"/>
          </w:tcPr>
          <w:p w14:paraId="3424F78F" w14:textId="0285016F" w:rsidR="009903D0" w:rsidRPr="00A76859" w:rsidRDefault="009903D0" w:rsidP="009903D0">
            <w:pPr>
              <w:jc w:val="right"/>
              <w:rPr>
                <w:rFonts w:ascii="Sylfaen" w:hAnsi="Sylfaen"/>
                <w:color w:val="000000"/>
              </w:rPr>
            </w:pPr>
            <w:r>
              <w:rPr>
                <w:rFonts w:ascii="Sylfaen" w:hAnsi="Sylfaen"/>
                <w:color w:val="000000"/>
                <w:lang w:val="en-US"/>
              </w:rPr>
              <w:t>49000</w:t>
            </w:r>
          </w:p>
        </w:tc>
        <w:tc>
          <w:tcPr>
            <w:tcW w:w="7231" w:type="dxa"/>
            <w:vAlign w:val="bottom"/>
          </w:tcPr>
          <w:p w14:paraId="0939F023" w14:textId="77777777" w:rsidR="009903D0" w:rsidRPr="009863B3" w:rsidRDefault="009903D0" w:rsidP="009903D0">
            <w:pPr>
              <w:rPr>
                <w:rFonts w:ascii="Sylfaen" w:hAnsi="Sylfaen"/>
                <w:lang w:val="en-US"/>
              </w:rPr>
            </w:pPr>
            <w:proofErr w:type="spellStart"/>
            <w:r>
              <w:rPr>
                <w:rFonts w:ascii="Sylfaen" w:hAnsi="Sylfaen"/>
                <w:lang w:val="en-US"/>
              </w:rPr>
              <w:t>Морковь</w:t>
            </w:r>
            <w:proofErr w:type="spellEnd"/>
            <w:r>
              <w:rPr>
                <w:rFonts w:ascii="Sylfaen" w:hAnsi="Sylfaen"/>
                <w:lang w:val="en-US"/>
              </w:rPr>
              <w:t xml:space="preserve"> </w:t>
            </w:r>
          </w:p>
        </w:tc>
      </w:tr>
      <w:tr w:rsidR="009903D0" w:rsidRPr="00B36EB7" w14:paraId="45F1CE4F" w14:textId="77777777" w:rsidTr="003300AC">
        <w:tc>
          <w:tcPr>
            <w:tcW w:w="1701" w:type="dxa"/>
            <w:vAlign w:val="bottom"/>
          </w:tcPr>
          <w:p w14:paraId="2CA8E0B4" w14:textId="77777777" w:rsidR="009903D0" w:rsidRDefault="009903D0" w:rsidP="009903D0">
            <w:pPr>
              <w:jc w:val="right"/>
              <w:rPr>
                <w:rFonts w:ascii="Calibri" w:hAnsi="Calibri"/>
                <w:color w:val="000000"/>
                <w:sz w:val="22"/>
                <w:szCs w:val="22"/>
              </w:rPr>
            </w:pPr>
            <w:r>
              <w:rPr>
                <w:rFonts w:ascii="Calibri" w:hAnsi="Calibri"/>
                <w:color w:val="000000"/>
                <w:sz w:val="22"/>
                <w:szCs w:val="22"/>
              </w:rPr>
              <w:t>6</w:t>
            </w:r>
          </w:p>
        </w:tc>
        <w:tc>
          <w:tcPr>
            <w:tcW w:w="1418" w:type="dxa"/>
            <w:vAlign w:val="bottom"/>
          </w:tcPr>
          <w:p w14:paraId="65C1170E" w14:textId="37B3B5A5" w:rsidR="009903D0" w:rsidRPr="00A76859" w:rsidRDefault="009903D0" w:rsidP="009903D0">
            <w:pPr>
              <w:jc w:val="right"/>
              <w:rPr>
                <w:rFonts w:ascii="Sylfaen" w:hAnsi="Sylfaen"/>
                <w:color w:val="000000"/>
              </w:rPr>
            </w:pPr>
            <w:r>
              <w:rPr>
                <w:rFonts w:ascii="Sylfaen" w:hAnsi="Sylfaen"/>
                <w:color w:val="000000"/>
                <w:lang w:val="en-US"/>
              </w:rPr>
              <w:t>30000</w:t>
            </w:r>
          </w:p>
        </w:tc>
        <w:tc>
          <w:tcPr>
            <w:tcW w:w="7231" w:type="dxa"/>
            <w:vAlign w:val="bottom"/>
          </w:tcPr>
          <w:p w14:paraId="3B9E60BC" w14:textId="77777777" w:rsidR="009903D0" w:rsidRPr="009863B3" w:rsidRDefault="009903D0" w:rsidP="009903D0">
            <w:pPr>
              <w:rPr>
                <w:rFonts w:ascii="Sylfaen" w:hAnsi="Sylfaen"/>
                <w:lang w:val="en-US"/>
              </w:rPr>
            </w:pPr>
            <w:proofErr w:type="spellStart"/>
            <w:r>
              <w:rPr>
                <w:rFonts w:ascii="Sylfaen" w:hAnsi="Sylfaen"/>
                <w:lang w:val="en-US"/>
              </w:rPr>
              <w:t>Чай</w:t>
            </w:r>
            <w:proofErr w:type="spellEnd"/>
            <w:r>
              <w:rPr>
                <w:rFonts w:ascii="Sylfaen" w:hAnsi="Sylfaen"/>
                <w:lang w:val="en-US"/>
              </w:rPr>
              <w:t xml:space="preserve"> </w:t>
            </w:r>
          </w:p>
        </w:tc>
      </w:tr>
      <w:tr w:rsidR="009903D0" w:rsidRPr="00B36EB7" w14:paraId="707DBEEE" w14:textId="77777777" w:rsidTr="003300AC">
        <w:tc>
          <w:tcPr>
            <w:tcW w:w="1701" w:type="dxa"/>
            <w:vAlign w:val="bottom"/>
          </w:tcPr>
          <w:p w14:paraId="68848783" w14:textId="77777777" w:rsidR="009903D0" w:rsidRDefault="009903D0" w:rsidP="009903D0">
            <w:pPr>
              <w:jc w:val="right"/>
              <w:rPr>
                <w:rFonts w:ascii="Calibri" w:hAnsi="Calibri"/>
                <w:color w:val="000000"/>
                <w:sz w:val="22"/>
                <w:szCs w:val="22"/>
              </w:rPr>
            </w:pPr>
            <w:r>
              <w:rPr>
                <w:rFonts w:ascii="Calibri" w:hAnsi="Calibri"/>
                <w:color w:val="000000"/>
                <w:sz w:val="22"/>
                <w:szCs w:val="22"/>
              </w:rPr>
              <w:t>7</w:t>
            </w:r>
          </w:p>
        </w:tc>
        <w:tc>
          <w:tcPr>
            <w:tcW w:w="1418" w:type="dxa"/>
            <w:vAlign w:val="bottom"/>
          </w:tcPr>
          <w:p w14:paraId="3F4F8C20" w14:textId="7BF93562" w:rsidR="009903D0" w:rsidRPr="00A76859" w:rsidRDefault="009903D0" w:rsidP="009903D0">
            <w:pPr>
              <w:jc w:val="right"/>
              <w:rPr>
                <w:rFonts w:ascii="Sylfaen" w:hAnsi="Sylfaen"/>
                <w:color w:val="000000"/>
              </w:rPr>
            </w:pPr>
            <w:r>
              <w:rPr>
                <w:rFonts w:ascii="Sylfaen" w:hAnsi="Sylfaen"/>
                <w:color w:val="000000"/>
                <w:lang w:val="en-US"/>
              </w:rPr>
              <w:t>42000</w:t>
            </w:r>
          </w:p>
        </w:tc>
        <w:tc>
          <w:tcPr>
            <w:tcW w:w="7231" w:type="dxa"/>
            <w:vAlign w:val="bottom"/>
          </w:tcPr>
          <w:p w14:paraId="69BF71CD" w14:textId="77777777" w:rsidR="009903D0" w:rsidRPr="009863B3" w:rsidRDefault="009903D0" w:rsidP="009903D0">
            <w:pPr>
              <w:rPr>
                <w:rFonts w:ascii="Sylfaen" w:hAnsi="Sylfaen"/>
                <w:lang w:val="en-US"/>
              </w:rPr>
            </w:pPr>
            <w:proofErr w:type="spellStart"/>
            <w:r>
              <w:rPr>
                <w:rFonts w:ascii="Sylfaen" w:hAnsi="Sylfaen" w:cs="Sylfaen"/>
                <w:lang w:val="en-US"/>
              </w:rPr>
              <w:t>Яблоко</w:t>
            </w:r>
            <w:proofErr w:type="spellEnd"/>
            <w:r>
              <w:rPr>
                <w:rFonts w:ascii="Sylfaen" w:hAnsi="Sylfaen" w:cs="Sylfaen"/>
                <w:lang w:val="en-US"/>
              </w:rPr>
              <w:t xml:space="preserve"> </w:t>
            </w:r>
          </w:p>
        </w:tc>
      </w:tr>
      <w:tr w:rsidR="009903D0" w:rsidRPr="00B36EB7" w14:paraId="011F94BB" w14:textId="77777777" w:rsidTr="003300AC">
        <w:tc>
          <w:tcPr>
            <w:tcW w:w="1701" w:type="dxa"/>
            <w:vAlign w:val="bottom"/>
          </w:tcPr>
          <w:p w14:paraId="23129B29" w14:textId="77777777" w:rsidR="009903D0" w:rsidRDefault="009903D0" w:rsidP="009903D0">
            <w:pPr>
              <w:jc w:val="right"/>
              <w:rPr>
                <w:rFonts w:ascii="Calibri" w:hAnsi="Calibri"/>
                <w:color w:val="000000"/>
                <w:sz w:val="22"/>
                <w:szCs w:val="22"/>
              </w:rPr>
            </w:pPr>
            <w:r>
              <w:rPr>
                <w:rFonts w:ascii="Calibri" w:hAnsi="Calibri"/>
                <w:color w:val="000000"/>
                <w:sz w:val="22"/>
                <w:szCs w:val="22"/>
              </w:rPr>
              <w:t>8</w:t>
            </w:r>
          </w:p>
        </w:tc>
        <w:tc>
          <w:tcPr>
            <w:tcW w:w="1418" w:type="dxa"/>
            <w:vAlign w:val="bottom"/>
          </w:tcPr>
          <w:p w14:paraId="1BD7408C" w14:textId="6AB88658" w:rsidR="009903D0" w:rsidRPr="009B051B" w:rsidRDefault="009903D0" w:rsidP="009903D0">
            <w:pPr>
              <w:jc w:val="right"/>
              <w:rPr>
                <w:rFonts w:ascii="Sylfaen" w:hAnsi="Sylfaen"/>
                <w:color w:val="000000"/>
                <w:lang w:val="hy-AM"/>
              </w:rPr>
            </w:pPr>
            <w:r>
              <w:rPr>
                <w:rFonts w:ascii="Sylfaen" w:hAnsi="Sylfaen"/>
                <w:color w:val="000000"/>
                <w:lang w:val="en-US"/>
              </w:rPr>
              <w:t>74000</w:t>
            </w:r>
          </w:p>
        </w:tc>
        <w:tc>
          <w:tcPr>
            <w:tcW w:w="7231" w:type="dxa"/>
            <w:vAlign w:val="bottom"/>
          </w:tcPr>
          <w:p w14:paraId="2BD40DBB" w14:textId="77777777" w:rsidR="009903D0" w:rsidRPr="009863B3" w:rsidRDefault="009903D0" w:rsidP="009903D0">
            <w:pPr>
              <w:rPr>
                <w:rFonts w:ascii="Arial" w:hAnsi="Arial"/>
                <w:sz w:val="18"/>
                <w:szCs w:val="18"/>
                <w:lang w:val="en-US"/>
              </w:rPr>
            </w:pPr>
            <w:r w:rsidRPr="009863B3">
              <w:rPr>
                <w:rFonts w:ascii="Arial" w:hAnsi="Arial"/>
                <w:sz w:val="18"/>
                <w:szCs w:val="18"/>
              </w:rPr>
              <w:t xml:space="preserve">Картофель </w:t>
            </w:r>
          </w:p>
        </w:tc>
      </w:tr>
      <w:tr w:rsidR="009903D0" w:rsidRPr="00B36EB7" w14:paraId="69238091" w14:textId="77777777" w:rsidTr="003300AC">
        <w:tc>
          <w:tcPr>
            <w:tcW w:w="1701" w:type="dxa"/>
            <w:vAlign w:val="bottom"/>
          </w:tcPr>
          <w:p w14:paraId="33997C96" w14:textId="77777777" w:rsidR="009903D0" w:rsidRDefault="009903D0" w:rsidP="009903D0">
            <w:pPr>
              <w:jc w:val="right"/>
              <w:rPr>
                <w:rFonts w:ascii="Calibri" w:hAnsi="Calibri"/>
                <w:color w:val="000000"/>
                <w:sz w:val="22"/>
                <w:szCs w:val="22"/>
              </w:rPr>
            </w:pPr>
            <w:r>
              <w:rPr>
                <w:rFonts w:ascii="Calibri" w:hAnsi="Calibri"/>
                <w:color w:val="000000"/>
                <w:sz w:val="22"/>
                <w:szCs w:val="22"/>
              </w:rPr>
              <w:t>9</w:t>
            </w:r>
          </w:p>
        </w:tc>
        <w:tc>
          <w:tcPr>
            <w:tcW w:w="1418" w:type="dxa"/>
            <w:vAlign w:val="bottom"/>
          </w:tcPr>
          <w:p w14:paraId="224D583E" w14:textId="53DCCE4E" w:rsidR="009903D0" w:rsidRPr="00A76859" w:rsidRDefault="009903D0" w:rsidP="009903D0">
            <w:pPr>
              <w:jc w:val="right"/>
              <w:rPr>
                <w:rFonts w:ascii="Sylfaen" w:hAnsi="Sylfaen"/>
                <w:color w:val="000000"/>
              </w:rPr>
            </w:pPr>
            <w:r>
              <w:rPr>
                <w:rFonts w:ascii="Sylfaen" w:hAnsi="Sylfaen"/>
                <w:color w:val="000000"/>
                <w:lang w:val="en-US"/>
              </w:rPr>
              <w:t>31500</w:t>
            </w:r>
          </w:p>
        </w:tc>
        <w:tc>
          <w:tcPr>
            <w:tcW w:w="7231" w:type="dxa"/>
            <w:vAlign w:val="center"/>
          </w:tcPr>
          <w:p w14:paraId="0C3F0806" w14:textId="77777777" w:rsidR="009903D0" w:rsidRPr="009863B3" w:rsidRDefault="009903D0" w:rsidP="009903D0">
            <w:pPr>
              <w:rPr>
                <w:rFonts w:ascii="Sylfaen" w:hAnsi="Sylfaen"/>
                <w:lang w:val="en-US"/>
              </w:rPr>
            </w:pPr>
            <w:proofErr w:type="spellStart"/>
            <w:r>
              <w:rPr>
                <w:rFonts w:ascii="Sylfaen" w:hAnsi="Sylfaen" w:cs="Sylfaen"/>
                <w:lang w:val="en-US"/>
              </w:rPr>
              <w:t>Капуста</w:t>
            </w:r>
            <w:proofErr w:type="spellEnd"/>
            <w:r>
              <w:rPr>
                <w:rFonts w:ascii="Sylfaen" w:hAnsi="Sylfaen" w:cs="Sylfaen"/>
                <w:lang w:val="en-US"/>
              </w:rPr>
              <w:t xml:space="preserve"> 3-ий </w:t>
            </w:r>
            <w:proofErr w:type="spellStart"/>
            <w:r>
              <w:rPr>
                <w:rFonts w:ascii="Sylfaen" w:hAnsi="Sylfaen" w:cs="Sylfaen"/>
                <w:lang w:val="en-US"/>
              </w:rPr>
              <w:t>кв</w:t>
            </w:r>
            <w:proofErr w:type="spellEnd"/>
          </w:p>
        </w:tc>
      </w:tr>
      <w:tr w:rsidR="009903D0" w:rsidRPr="00B36EB7" w14:paraId="713C590E" w14:textId="77777777" w:rsidTr="003300AC">
        <w:tc>
          <w:tcPr>
            <w:tcW w:w="1701" w:type="dxa"/>
            <w:vAlign w:val="bottom"/>
          </w:tcPr>
          <w:p w14:paraId="12082D95" w14:textId="77777777" w:rsidR="009903D0" w:rsidRDefault="009903D0" w:rsidP="009903D0">
            <w:pPr>
              <w:jc w:val="right"/>
              <w:rPr>
                <w:rFonts w:ascii="Calibri" w:hAnsi="Calibri"/>
                <w:color w:val="000000"/>
                <w:sz w:val="22"/>
                <w:szCs w:val="22"/>
              </w:rPr>
            </w:pPr>
            <w:r>
              <w:rPr>
                <w:rFonts w:ascii="Calibri" w:hAnsi="Calibri"/>
                <w:color w:val="000000"/>
                <w:sz w:val="22"/>
                <w:szCs w:val="22"/>
              </w:rPr>
              <w:t>10</w:t>
            </w:r>
          </w:p>
        </w:tc>
        <w:tc>
          <w:tcPr>
            <w:tcW w:w="1418" w:type="dxa"/>
            <w:vAlign w:val="bottom"/>
          </w:tcPr>
          <w:p w14:paraId="5EC96254" w14:textId="287FB268" w:rsidR="009903D0" w:rsidRPr="0002341D" w:rsidRDefault="009903D0" w:rsidP="009903D0">
            <w:pPr>
              <w:jc w:val="right"/>
              <w:rPr>
                <w:rFonts w:ascii="Sylfaen" w:hAnsi="Sylfaen"/>
                <w:color w:val="000000"/>
              </w:rPr>
            </w:pPr>
            <w:r>
              <w:rPr>
                <w:rFonts w:ascii="Sylfaen" w:hAnsi="Sylfaen"/>
                <w:color w:val="000000"/>
                <w:lang w:val="en-US"/>
              </w:rPr>
              <w:t>24000</w:t>
            </w:r>
          </w:p>
        </w:tc>
        <w:tc>
          <w:tcPr>
            <w:tcW w:w="7231" w:type="dxa"/>
            <w:vAlign w:val="bottom"/>
          </w:tcPr>
          <w:p w14:paraId="6ECE0901" w14:textId="77777777" w:rsidR="009903D0" w:rsidRPr="009B4CFB" w:rsidRDefault="009903D0" w:rsidP="009903D0">
            <w:pPr>
              <w:rPr>
                <w:rFonts w:ascii="Sylfaen" w:hAnsi="Sylfaen"/>
                <w:lang w:val="en-US"/>
              </w:rPr>
            </w:pPr>
            <w:proofErr w:type="spellStart"/>
            <w:r>
              <w:rPr>
                <w:rFonts w:ascii="Sylfaen" w:hAnsi="Sylfaen"/>
                <w:lang w:val="en-US"/>
              </w:rPr>
              <w:t>Г</w:t>
            </w:r>
            <w:r>
              <w:rPr>
                <w:rFonts w:ascii="Arial" w:hAnsi="Arial"/>
                <w:lang w:val="en-US"/>
              </w:rPr>
              <w:t>речка</w:t>
            </w:r>
            <w:proofErr w:type="spellEnd"/>
            <w:r>
              <w:rPr>
                <w:rFonts w:ascii="Arial" w:hAnsi="Arial"/>
                <w:lang w:val="en-US"/>
              </w:rPr>
              <w:t xml:space="preserve"> </w:t>
            </w:r>
          </w:p>
        </w:tc>
      </w:tr>
      <w:tr w:rsidR="009903D0" w:rsidRPr="00B36EB7" w14:paraId="3DA614D3" w14:textId="77777777" w:rsidTr="003300AC">
        <w:tc>
          <w:tcPr>
            <w:tcW w:w="1701" w:type="dxa"/>
            <w:vAlign w:val="bottom"/>
          </w:tcPr>
          <w:p w14:paraId="33316B4B" w14:textId="77777777" w:rsidR="009903D0" w:rsidRDefault="009903D0" w:rsidP="009903D0">
            <w:pPr>
              <w:jc w:val="right"/>
              <w:rPr>
                <w:rFonts w:ascii="Calibri" w:hAnsi="Calibri"/>
                <w:color w:val="000000"/>
                <w:sz w:val="22"/>
                <w:szCs w:val="22"/>
              </w:rPr>
            </w:pPr>
            <w:r>
              <w:rPr>
                <w:rFonts w:ascii="Calibri" w:hAnsi="Calibri"/>
                <w:color w:val="000000"/>
                <w:sz w:val="22"/>
                <w:szCs w:val="22"/>
              </w:rPr>
              <w:t>11</w:t>
            </w:r>
          </w:p>
        </w:tc>
        <w:tc>
          <w:tcPr>
            <w:tcW w:w="1418" w:type="dxa"/>
            <w:vAlign w:val="bottom"/>
          </w:tcPr>
          <w:p w14:paraId="09EDE3CE" w14:textId="0A1C02EB" w:rsidR="009903D0" w:rsidRPr="00DC5A74" w:rsidRDefault="009903D0" w:rsidP="009903D0">
            <w:pPr>
              <w:jc w:val="right"/>
              <w:rPr>
                <w:rFonts w:ascii="Sylfaen" w:hAnsi="Sylfaen"/>
                <w:color w:val="000000"/>
              </w:rPr>
            </w:pPr>
            <w:r>
              <w:rPr>
                <w:rFonts w:ascii="Sylfaen" w:hAnsi="Sylfaen"/>
                <w:color w:val="000000"/>
                <w:lang w:val="en-US"/>
              </w:rPr>
              <w:t>40000</w:t>
            </w:r>
          </w:p>
        </w:tc>
        <w:tc>
          <w:tcPr>
            <w:tcW w:w="7231" w:type="dxa"/>
            <w:vAlign w:val="bottom"/>
          </w:tcPr>
          <w:p w14:paraId="06491B39" w14:textId="77777777" w:rsidR="009903D0" w:rsidRPr="009B4CFB" w:rsidRDefault="009903D0" w:rsidP="009903D0">
            <w:pPr>
              <w:rPr>
                <w:rFonts w:ascii="Sylfaen" w:hAnsi="Sylfaen"/>
                <w:lang w:val="en-US"/>
              </w:rPr>
            </w:pPr>
            <w:proofErr w:type="spellStart"/>
            <w:r>
              <w:rPr>
                <w:rFonts w:ascii="Sylfaen" w:hAnsi="Sylfaen"/>
                <w:lang w:val="en-US"/>
              </w:rPr>
              <w:t>Макароны</w:t>
            </w:r>
            <w:proofErr w:type="spellEnd"/>
            <w:r>
              <w:rPr>
                <w:rFonts w:ascii="Sylfaen" w:hAnsi="Sylfaen"/>
                <w:lang w:val="en-US"/>
              </w:rPr>
              <w:t xml:space="preserve"> </w:t>
            </w:r>
          </w:p>
        </w:tc>
      </w:tr>
      <w:tr w:rsidR="009903D0" w:rsidRPr="00B36EB7" w14:paraId="0DA8CAB6" w14:textId="77777777" w:rsidTr="003300AC">
        <w:tc>
          <w:tcPr>
            <w:tcW w:w="1701" w:type="dxa"/>
            <w:vAlign w:val="bottom"/>
          </w:tcPr>
          <w:p w14:paraId="2779C88F" w14:textId="77777777" w:rsidR="009903D0" w:rsidRDefault="009903D0" w:rsidP="009903D0">
            <w:pPr>
              <w:jc w:val="right"/>
              <w:rPr>
                <w:rFonts w:ascii="Calibri" w:hAnsi="Calibri"/>
                <w:color w:val="000000"/>
                <w:sz w:val="22"/>
                <w:szCs w:val="22"/>
              </w:rPr>
            </w:pPr>
            <w:r>
              <w:rPr>
                <w:rFonts w:ascii="Calibri" w:hAnsi="Calibri"/>
                <w:color w:val="000000"/>
                <w:sz w:val="22"/>
                <w:szCs w:val="22"/>
              </w:rPr>
              <w:t>12</w:t>
            </w:r>
          </w:p>
        </w:tc>
        <w:tc>
          <w:tcPr>
            <w:tcW w:w="1418" w:type="dxa"/>
            <w:vAlign w:val="bottom"/>
          </w:tcPr>
          <w:p w14:paraId="060FCAA1" w14:textId="318CE43E" w:rsidR="009903D0" w:rsidRPr="009B051B" w:rsidRDefault="009903D0" w:rsidP="009903D0">
            <w:pPr>
              <w:jc w:val="right"/>
              <w:rPr>
                <w:rFonts w:ascii="Sylfaen" w:hAnsi="Sylfaen"/>
                <w:color w:val="000000"/>
                <w:lang w:val="hy-AM"/>
              </w:rPr>
            </w:pPr>
            <w:r>
              <w:rPr>
                <w:rFonts w:ascii="Sylfaen" w:hAnsi="Sylfaen"/>
                <w:color w:val="000000"/>
                <w:lang w:val="en-US"/>
              </w:rPr>
              <w:t>48100</w:t>
            </w:r>
          </w:p>
        </w:tc>
        <w:tc>
          <w:tcPr>
            <w:tcW w:w="7231" w:type="dxa"/>
            <w:vAlign w:val="bottom"/>
          </w:tcPr>
          <w:p w14:paraId="26DD2A34" w14:textId="77777777" w:rsidR="009903D0" w:rsidRPr="009B4CFB" w:rsidRDefault="009903D0" w:rsidP="009903D0">
            <w:pPr>
              <w:rPr>
                <w:rFonts w:ascii="Sylfaen" w:hAnsi="Sylfaen"/>
                <w:lang w:val="en-US"/>
              </w:rPr>
            </w:pPr>
            <w:proofErr w:type="spellStart"/>
            <w:r>
              <w:rPr>
                <w:rFonts w:ascii="Sylfaen" w:hAnsi="Sylfaen"/>
                <w:lang w:val="en-US"/>
              </w:rPr>
              <w:t>Сахар</w:t>
            </w:r>
            <w:proofErr w:type="spellEnd"/>
            <w:r>
              <w:rPr>
                <w:rFonts w:ascii="Sylfaen" w:hAnsi="Sylfaen"/>
                <w:lang w:val="en-US"/>
              </w:rPr>
              <w:t xml:space="preserve"> </w:t>
            </w:r>
          </w:p>
        </w:tc>
      </w:tr>
      <w:tr w:rsidR="009903D0" w:rsidRPr="00B36EB7" w14:paraId="49F34683" w14:textId="77777777" w:rsidTr="003300AC">
        <w:tc>
          <w:tcPr>
            <w:tcW w:w="1701" w:type="dxa"/>
            <w:vAlign w:val="bottom"/>
          </w:tcPr>
          <w:p w14:paraId="1F7555FA" w14:textId="77777777" w:rsidR="009903D0" w:rsidRDefault="009903D0" w:rsidP="009903D0">
            <w:pPr>
              <w:jc w:val="right"/>
              <w:rPr>
                <w:rFonts w:ascii="Calibri" w:hAnsi="Calibri"/>
                <w:color w:val="000000"/>
                <w:sz w:val="22"/>
                <w:szCs w:val="22"/>
              </w:rPr>
            </w:pPr>
            <w:r>
              <w:rPr>
                <w:rFonts w:ascii="Calibri" w:hAnsi="Calibri"/>
                <w:color w:val="000000"/>
                <w:sz w:val="22"/>
                <w:szCs w:val="22"/>
              </w:rPr>
              <w:t>13</w:t>
            </w:r>
          </w:p>
        </w:tc>
        <w:tc>
          <w:tcPr>
            <w:tcW w:w="1418" w:type="dxa"/>
            <w:vAlign w:val="bottom"/>
          </w:tcPr>
          <w:p w14:paraId="73701196" w14:textId="3FCD835C" w:rsidR="009903D0" w:rsidRPr="005451DC" w:rsidRDefault="009903D0" w:rsidP="009903D0">
            <w:pPr>
              <w:jc w:val="right"/>
              <w:rPr>
                <w:rFonts w:ascii="Sylfaen" w:hAnsi="Sylfaen"/>
                <w:color w:val="000000"/>
                <w:lang w:val="hy-AM"/>
              </w:rPr>
            </w:pPr>
            <w:r>
              <w:rPr>
                <w:rFonts w:ascii="Sylfaen" w:hAnsi="Sylfaen"/>
                <w:color w:val="000000"/>
                <w:lang w:val="hy-AM"/>
              </w:rPr>
              <w:t>75</w:t>
            </w:r>
            <w:r>
              <w:rPr>
                <w:rFonts w:ascii="Sylfaen" w:hAnsi="Sylfaen"/>
                <w:color w:val="000000"/>
                <w:lang w:val="en-US"/>
              </w:rPr>
              <w:t>000</w:t>
            </w:r>
          </w:p>
        </w:tc>
        <w:tc>
          <w:tcPr>
            <w:tcW w:w="7231" w:type="dxa"/>
            <w:vAlign w:val="bottom"/>
          </w:tcPr>
          <w:p w14:paraId="2D5FA96B" w14:textId="77777777" w:rsidR="009903D0" w:rsidRPr="00450327" w:rsidRDefault="009903D0" w:rsidP="009903D0">
            <w:pPr>
              <w:rPr>
                <w:rFonts w:ascii="Sylfaen" w:hAnsi="Sylfaen"/>
                <w:sz w:val="18"/>
                <w:szCs w:val="18"/>
              </w:rPr>
            </w:pPr>
            <w:r w:rsidRPr="00450327">
              <w:rPr>
                <w:rFonts w:ascii="Sylfaen" w:hAnsi="Sylfaen"/>
                <w:sz w:val="18"/>
                <w:szCs w:val="18"/>
              </w:rPr>
              <w:t>Шоколадные конфеты</w:t>
            </w:r>
          </w:p>
        </w:tc>
      </w:tr>
      <w:tr w:rsidR="009903D0" w:rsidRPr="00B36EB7" w14:paraId="597E9E61" w14:textId="77777777" w:rsidTr="003300AC">
        <w:tc>
          <w:tcPr>
            <w:tcW w:w="1701" w:type="dxa"/>
            <w:vAlign w:val="bottom"/>
          </w:tcPr>
          <w:p w14:paraId="14E4E4DC" w14:textId="77777777" w:rsidR="009903D0" w:rsidRDefault="009903D0" w:rsidP="009903D0">
            <w:pPr>
              <w:jc w:val="right"/>
              <w:rPr>
                <w:rFonts w:ascii="Calibri" w:hAnsi="Calibri"/>
                <w:color w:val="000000"/>
                <w:sz w:val="22"/>
                <w:szCs w:val="22"/>
              </w:rPr>
            </w:pPr>
            <w:r>
              <w:rPr>
                <w:rFonts w:ascii="Calibri" w:hAnsi="Calibri"/>
                <w:color w:val="000000"/>
                <w:sz w:val="22"/>
                <w:szCs w:val="22"/>
              </w:rPr>
              <w:t>14</w:t>
            </w:r>
          </w:p>
        </w:tc>
        <w:tc>
          <w:tcPr>
            <w:tcW w:w="1418" w:type="dxa"/>
            <w:vAlign w:val="bottom"/>
          </w:tcPr>
          <w:p w14:paraId="2C2C9A86" w14:textId="75D83BB8" w:rsidR="009903D0" w:rsidRPr="0002341D" w:rsidRDefault="009903D0" w:rsidP="009903D0">
            <w:pPr>
              <w:jc w:val="right"/>
              <w:rPr>
                <w:rFonts w:ascii="Sylfaen" w:hAnsi="Sylfaen"/>
                <w:color w:val="000000"/>
              </w:rPr>
            </w:pPr>
            <w:r>
              <w:rPr>
                <w:rFonts w:ascii="Sylfaen" w:hAnsi="Sylfaen"/>
                <w:color w:val="000000"/>
                <w:lang w:val="en-US"/>
              </w:rPr>
              <w:t>19950</w:t>
            </w:r>
          </w:p>
        </w:tc>
        <w:tc>
          <w:tcPr>
            <w:tcW w:w="7231" w:type="dxa"/>
            <w:vAlign w:val="bottom"/>
          </w:tcPr>
          <w:p w14:paraId="4630CEE9" w14:textId="77777777" w:rsidR="009903D0" w:rsidRPr="009B4CFB" w:rsidRDefault="009903D0" w:rsidP="009903D0">
            <w:pPr>
              <w:rPr>
                <w:rFonts w:ascii="Sylfaen" w:hAnsi="Sylfaen"/>
                <w:lang w:val="en-US"/>
              </w:rPr>
            </w:pPr>
            <w:proofErr w:type="spellStart"/>
            <w:r>
              <w:rPr>
                <w:rFonts w:ascii="Sylfaen" w:hAnsi="Sylfaen"/>
                <w:lang w:val="en-US"/>
              </w:rPr>
              <w:t>Горох</w:t>
            </w:r>
            <w:proofErr w:type="spellEnd"/>
            <w:r>
              <w:rPr>
                <w:rFonts w:ascii="Sylfaen" w:hAnsi="Sylfaen"/>
                <w:lang w:val="en-US"/>
              </w:rPr>
              <w:t xml:space="preserve"> </w:t>
            </w:r>
          </w:p>
        </w:tc>
      </w:tr>
      <w:tr w:rsidR="009903D0" w:rsidRPr="00B36EB7" w14:paraId="2704111F" w14:textId="77777777" w:rsidTr="003300AC">
        <w:tc>
          <w:tcPr>
            <w:tcW w:w="1701" w:type="dxa"/>
            <w:vAlign w:val="bottom"/>
          </w:tcPr>
          <w:p w14:paraId="698ED1FE" w14:textId="77777777" w:rsidR="009903D0" w:rsidRDefault="009903D0" w:rsidP="009903D0">
            <w:pPr>
              <w:jc w:val="right"/>
              <w:rPr>
                <w:rFonts w:ascii="Calibri" w:hAnsi="Calibri"/>
                <w:color w:val="000000"/>
                <w:sz w:val="22"/>
                <w:szCs w:val="22"/>
              </w:rPr>
            </w:pPr>
            <w:r>
              <w:rPr>
                <w:rFonts w:ascii="Calibri" w:hAnsi="Calibri"/>
                <w:color w:val="000000"/>
                <w:sz w:val="22"/>
                <w:szCs w:val="22"/>
              </w:rPr>
              <w:t>15</w:t>
            </w:r>
          </w:p>
        </w:tc>
        <w:tc>
          <w:tcPr>
            <w:tcW w:w="1418" w:type="dxa"/>
            <w:vAlign w:val="bottom"/>
          </w:tcPr>
          <w:p w14:paraId="271AE68D" w14:textId="2A5B817E" w:rsidR="009903D0" w:rsidRPr="00A76859" w:rsidRDefault="009903D0" w:rsidP="009903D0">
            <w:pPr>
              <w:jc w:val="right"/>
              <w:rPr>
                <w:rFonts w:ascii="Sylfaen" w:hAnsi="Sylfaen"/>
                <w:color w:val="000000"/>
              </w:rPr>
            </w:pPr>
            <w:r>
              <w:rPr>
                <w:rFonts w:ascii="Sylfaen" w:hAnsi="Sylfaen"/>
                <w:color w:val="000000"/>
                <w:lang w:val="en-US"/>
              </w:rPr>
              <w:t>44200</w:t>
            </w:r>
          </w:p>
        </w:tc>
        <w:tc>
          <w:tcPr>
            <w:tcW w:w="7231" w:type="dxa"/>
            <w:vAlign w:val="bottom"/>
          </w:tcPr>
          <w:p w14:paraId="4E0B6A91" w14:textId="77777777" w:rsidR="009903D0" w:rsidRPr="009B4CFB" w:rsidRDefault="009903D0" w:rsidP="009903D0">
            <w:pPr>
              <w:rPr>
                <w:rFonts w:ascii="Sylfaen" w:hAnsi="Sylfaen"/>
                <w:lang w:val="en-US"/>
              </w:rPr>
            </w:pPr>
            <w:proofErr w:type="spellStart"/>
            <w:r>
              <w:rPr>
                <w:rFonts w:ascii="Sylfaen" w:hAnsi="Sylfaen"/>
                <w:lang w:val="en-US"/>
              </w:rPr>
              <w:t>Чечевица</w:t>
            </w:r>
            <w:proofErr w:type="spellEnd"/>
            <w:r>
              <w:rPr>
                <w:rFonts w:ascii="Sylfaen" w:hAnsi="Sylfaen"/>
                <w:lang w:val="en-US"/>
              </w:rPr>
              <w:t xml:space="preserve"> </w:t>
            </w:r>
          </w:p>
        </w:tc>
      </w:tr>
      <w:tr w:rsidR="009903D0" w:rsidRPr="00B36EB7" w14:paraId="34FD39E6" w14:textId="77777777" w:rsidTr="003300AC">
        <w:tc>
          <w:tcPr>
            <w:tcW w:w="1701" w:type="dxa"/>
            <w:vAlign w:val="bottom"/>
          </w:tcPr>
          <w:p w14:paraId="6211A0EF" w14:textId="77777777" w:rsidR="009903D0" w:rsidRDefault="009903D0" w:rsidP="009903D0">
            <w:pPr>
              <w:jc w:val="right"/>
              <w:rPr>
                <w:rFonts w:ascii="Calibri" w:hAnsi="Calibri"/>
                <w:color w:val="000000"/>
                <w:sz w:val="22"/>
                <w:szCs w:val="22"/>
              </w:rPr>
            </w:pPr>
            <w:r>
              <w:rPr>
                <w:rFonts w:ascii="Calibri" w:hAnsi="Calibri"/>
                <w:color w:val="000000"/>
                <w:sz w:val="22"/>
                <w:szCs w:val="22"/>
              </w:rPr>
              <w:t>16</w:t>
            </w:r>
          </w:p>
        </w:tc>
        <w:tc>
          <w:tcPr>
            <w:tcW w:w="1418" w:type="dxa"/>
            <w:vAlign w:val="bottom"/>
          </w:tcPr>
          <w:p w14:paraId="5957E663" w14:textId="37E4CED7" w:rsidR="009903D0" w:rsidRPr="009B051B" w:rsidRDefault="009903D0" w:rsidP="009903D0">
            <w:pPr>
              <w:jc w:val="right"/>
              <w:rPr>
                <w:rFonts w:ascii="Sylfaen" w:hAnsi="Sylfaen"/>
                <w:color w:val="000000"/>
                <w:lang w:val="hy-AM"/>
              </w:rPr>
            </w:pPr>
            <w:r>
              <w:rPr>
                <w:rFonts w:ascii="Sylfaen" w:hAnsi="Sylfaen"/>
                <w:color w:val="000000"/>
                <w:lang w:val="en-US"/>
              </w:rPr>
              <w:t>52000</w:t>
            </w:r>
          </w:p>
        </w:tc>
        <w:tc>
          <w:tcPr>
            <w:tcW w:w="7231" w:type="dxa"/>
            <w:vAlign w:val="bottom"/>
          </w:tcPr>
          <w:p w14:paraId="1C2E3D95" w14:textId="77777777" w:rsidR="009903D0" w:rsidRPr="009B4CFB" w:rsidRDefault="009903D0" w:rsidP="009903D0">
            <w:pPr>
              <w:rPr>
                <w:rFonts w:ascii="Sylfaen" w:hAnsi="Sylfaen"/>
                <w:lang w:val="en-US"/>
              </w:rPr>
            </w:pPr>
            <w:proofErr w:type="spellStart"/>
            <w:r>
              <w:rPr>
                <w:rFonts w:ascii="Sylfaen" w:hAnsi="Sylfaen"/>
                <w:lang w:val="en-US"/>
              </w:rPr>
              <w:t>Джем</w:t>
            </w:r>
            <w:proofErr w:type="spellEnd"/>
            <w:r>
              <w:rPr>
                <w:rFonts w:ascii="Sylfaen" w:hAnsi="Sylfaen"/>
                <w:lang w:val="en-US"/>
              </w:rPr>
              <w:t xml:space="preserve"> </w:t>
            </w:r>
          </w:p>
        </w:tc>
      </w:tr>
      <w:tr w:rsidR="009903D0" w:rsidRPr="00B36EB7" w14:paraId="60628BDE" w14:textId="77777777" w:rsidTr="003300AC">
        <w:tc>
          <w:tcPr>
            <w:tcW w:w="1701" w:type="dxa"/>
            <w:vAlign w:val="bottom"/>
          </w:tcPr>
          <w:p w14:paraId="71A2EBF1" w14:textId="77777777" w:rsidR="009903D0" w:rsidRDefault="009903D0" w:rsidP="009903D0">
            <w:pPr>
              <w:jc w:val="right"/>
              <w:rPr>
                <w:rFonts w:ascii="Calibri" w:hAnsi="Calibri"/>
                <w:color w:val="000000"/>
                <w:sz w:val="22"/>
                <w:szCs w:val="22"/>
              </w:rPr>
            </w:pPr>
            <w:r>
              <w:rPr>
                <w:rFonts w:ascii="Calibri" w:hAnsi="Calibri"/>
                <w:color w:val="000000"/>
                <w:sz w:val="22"/>
                <w:szCs w:val="22"/>
              </w:rPr>
              <w:t>17</w:t>
            </w:r>
          </w:p>
        </w:tc>
        <w:tc>
          <w:tcPr>
            <w:tcW w:w="1418" w:type="dxa"/>
            <w:vAlign w:val="bottom"/>
          </w:tcPr>
          <w:p w14:paraId="12427005" w14:textId="2BEBDF6C" w:rsidR="009903D0" w:rsidRPr="009B051B" w:rsidRDefault="009903D0" w:rsidP="009903D0">
            <w:pPr>
              <w:jc w:val="right"/>
              <w:rPr>
                <w:rFonts w:ascii="Sylfaen" w:hAnsi="Sylfaen"/>
                <w:color w:val="000000"/>
                <w:lang w:val="hy-AM"/>
              </w:rPr>
            </w:pPr>
            <w:r>
              <w:rPr>
                <w:rFonts w:ascii="Sylfaen" w:hAnsi="Sylfaen"/>
                <w:color w:val="000000"/>
                <w:lang w:val="en-US"/>
              </w:rPr>
              <w:t>2500</w:t>
            </w:r>
          </w:p>
        </w:tc>
        <w:tc>
          <w:tcPr>
            <w:tcW w:w="7231" w:type="dxa"/>
            <w:vAlign w:val="bottom"/>
          </w:tcPr>
          <w:p w14:paraId="19D01FD9" w14:textId="77777777" w:rsidR="009903D0" w:rsidRPr="009B4CFB" w:rsidRDefault="009903D0" w:rsidP="009903D0">
            <w:pPr>
              <w:rPr>
                <w:rFonts w:ascii="Sylfaen" w:hAnsi="Sylfaen"/>
                <w:lang w:val="en-US"/>
              </w:rPr>
            </w:pPr>
            <w:proofErr w:type="spellStart"/>
            <w:r>
              <w:rPr>
                <w:rFonts w:ascii="Sylfaen" w:hAnsi="Sylfaen"/>
                <w:lang w:val="en-US"/>
              </w:rPr>
              <w:t>Лук</w:t>
            </w:r>
            <w:proofErr w:type="spellEnd"/>
            <w:r>
              <w:rPr>
                <w:rFonts w:ascii="Sylfaen" w:hAnsi="Sylfaen"/>
                <w:lang w:val="en-US"/>
              </w:rPr>
              <w:t xml:space="preserve"> </w:t>
            </w:r>
            <w:proofErr w:type="spellStart"/>
            <w:r>
              <w:rPr>
                <w:rFonts w:ascii="Sylfaen" w:hAnsi="Sylfaen"/>
                <w:lang w:val="en-US"/>
              </w:rPr>
              <w:t>репчатый</w:t>
            </w:r>
            <w:proofErr w:type="spellEnd"/>
            <w:r>
              <w:rPr>
                <w:rFonts w:ascii="Sylfaen" w:hAnsi="Sylfaen"/>
                <w:lang w:val="en-US"/>
              </w:rPr>
              <w:t xml:space="preserve"> </w:t>
            </w:r>
          </w:p>
        </w:tc>
      </w:tr>
      <w:tr w:rsidR="009903D0" w:rsidRPr="00B36EB7" w14:paraId="2291AFD2" w14:textId="77777777" w:rsidTr="003300AC">
        <w:tc>
          <w:tcPr>
            <w:tcW w:w="1701" w:type="dxa"/>
            <w:vAlign w:val="bottom"/>
          </w:tcPr>
          <w:p w14:paraId="3F9C9ACA" w14:textId="77777777" w:rsidR="009903D0" w:rsidRDefault="009903D0" w:rsidP="009903D0">
            <w:pPr>
              <w:jc w:val="right"/>
              <w:rPr>
                <w:rFonts w:ascii="Calibri" w:hAnsi="Calibri"/>
                <w:color w:val="000000"/>
                <w:sz w:val="22"/>
                <w:szCs w:val="22"/>
              </w:rPr>
            </w:pPr>
            <w:r>
              <w:rPr>
                <w:rFonts w:ascii="Calibri" w:hAnsi="Calibri"/>
                <w:color w:val="000000"/>
                <w:sz w:val="22"/>
                <w:szCs w:val="22"/>
              </w:rPr>
              <w:t>18</w:t>
            </w:r>
          </w:p>
        </w:tc>
        <w:tc>
          <w:tcPr>
            <w:tcW w:w="1418" w:type="dxa"/>
            <w:vAlign w:val="bottom"/>
          </w:tcPr>
          <w:p w14:paraId="75EB1ABC" w14:textId="44E6A527" w:rsidR="009903D0" w:rsidRPr="0002341D" w:rsidRDefault="009903D0" w:rsidP="009903D0">
            <w:pPr>
              <w:jc w:val="right"/>
              <w:rPr>
                <w:rFonts w:ascii="Sylfaen" w:hAnsi="Sylfaen"/>
                <w:color w:val="000000"/>
              </w:rPr>
            </w:pPr>
            <w:r>
              <w:rPr>
                <w:rFonts w:ascii="Sylfaen" w:hAnsi="Sylfaen"/>
                <w:color w:val="000000"/>
                <w:lang w:val="en-US"/>
              </w:rPr>
              <w:t>32640</w:t>
            </w:r>
          </w:p>
        </w:tc>
        <w:tc>
          <w:tcPr>
            <w:tcW w:w="7231" w:type="dxa"/>
            <w:vAlign w:val="bottom"/>
          </w:tcPr>
          <w:p w14:paraId="576D98F4" w14:textId="77777777" w:rsidR="009903D0" w:rsidRPr="009B4CFB" w:rsidRDefault="009903D0" w:rsidP="009903D0">
            <w:pPr>
              <w:rPr>
                <w:rFonts w:ascii="Sylfaen" w:hAnsi="Sylfaen"/>
                <w:lang w:val="en-US"/>
              </w:rPr>
            </w:pPr>
            <w:proofErr w:type="spellStart"/>
            <w:r>
              <w:rPr>
                <w:rFonts w:ascii="Sylfaen" w:hAnsi="Sylfaen"/>
                <w:lang w:val="en-US"/>
              </w:rPr>
              <w:t>Вермишель</w:t>
            </w:r>
            <w:proofErr w:type="spellEnd"/>
            <w:r>
              <w:rPr>
                <w:rFonts w:ascii="Sylfaen" w:hAnsi="Sylfaen"/>
                <w:lang w:val="en-US"/>
              </w:rPr>
              <w:t xml:space="preserve"> </w:t>
            </w:r>
          </w:p>
        </w:tc>
      </w:tr>
      <w:tr w:rsidR="009903D0" w:rsidRPr="00B36EB7" w14:paraId="224F31CD" w14:textId="77777777" w:rsidTr="003300AC">
        <w:tc>
          <w:tcPr>
            <w:tcW w:w="1701" w:type="dxa"/>
            <w:vAlign w:val="bottom"/>
          </w:tcPr>
          <w:p w14:paraId="4A12C356" w14:textId="77777777" w:rsidR="009903D0" w:rsidRDefault="009903D0" w:rsidP="009903D0">
            <w:pPr>
              <w:jc w:val="right"/>
              <w:rPr>
                <w:rFonts w:ascii="Calibri" w:hAnsi="Calibri"/>
                <w:color w:val="000000"/>
                <w:sz w:val="22"/>
                <w:szCs w:val="22"/>
              </w:rPr>
            </w:pPr>
            <w:r>
              <w:rPr>
                <w:rFonts w:ascii="Calibri" w:hAnsi="Calibri"/>
                <w:color w:val="000000"/>
                <w:sz w:val="22"/>
                <w:szCs w:val="22"/>
              </w:rPr>
              <w:t>19</w:t>
            </w:r>
          </w:p>
        </w:tc>
        <w:tc>
          <w:tcPr>
            <w:tcW w:w="1418" w:type="dxa"/>
            <w:vAlign w:val="bottom"/>
          </w:tcPr>
          <w:p w14:paraId="4CDC8EFC" w14:textId="320FC234" w:rsidR="009903D0" w:rsidRPr="009B051B" w:rsidRDefault="009903D0" w:rsidP="009903D0">
            <w:pPr>
              <w:jc w:val="right"/>
              <w:rPr>
                <w:rFonts w:ascii="Sylfaen" w:hAnsi="Sylfaen"/>
                <w:color w:val="000000"/>
                <w:lang w:val="hy-AM"/>
              </w:rPr>
            </w:pPr>
            <w:r>
              <w:rPr>
                <w:rFonts w:ascii="Sylfaen" w:hAnsi="Sylfaen"/>
                <w:color w:val="000000"/>
                <w:lang w:val="en-US"/>
              </w:rPr>
              <w:t>10500</w:t>
            </w:r>
          </w:p>
        </w:tc>
        <w:tc>
          <w:tcPr>
            <w:tcW w:w="7231" w:type="dxa"/>
            <w:vAlign w:val="bottom"/>
          </w:tcPr>
          <w:p w14:paraId="44664418" w14:textId="77777777" w:rsidR="009903D0" w:rsidRPr="009B4CFB" w:rsidRDefault="009903D0" w:rsidP="009903D0">
            <w:pPr>
              <w:rPr>
                <w:rFonts w:ascii="Sylfaen" w:hAnsi="Sylfaen"/>
                <w:lang w:val="en-US"/>
              </w:rPr>
            </w:pPr>
            <w:proofErr w:type="spellStart"/>
            <w:r>
              <w:rPr>
                <w:rFonts w:ascii="Sylfaen" w:hAnsi="Sylfaen"/>
                <w:lang w:val="en-US"/>
              </w:rPr>
              <w:t>Томатная</w:t>
            </w:r>
            <w:proofErr w:type="spellEnd"/>
            <w:r>
              <w:rPr>
                <w:rFonts w:ascii="Sylfaen" w:hAnsi="Sylfaen"/>
                <w:lang w:val="en-US"/>
              </w:rPr>
              <w:t xml:space="preserve"> </w:t>
            </w:r>
            <w:proofErr w:type="spellStart"/>
            <w:r>
              <w:rPr>
                <w:rFonts w:ascii="Sylfaen" w:hAnsi="Sylfaen"/>
                <w:lang w:val="en-US"/>
              </w:rPr>
              <w:t>паста</w:t>
            </w:r>
            <w:proofErr w:type="spellEnd"/>
            <w:r>
              <w:rPr>
                <w:rFonts w:ascii="Sylfaen" w:hAnsi="Sylfaen"/>
                <w:lang w:val="en-US"/>
              </w:rPr>
              <w:t xml:space="preserve"> </w:t>
            </w:r>
          </w:p>
        </w:tc>
      </w:tr>
      <w:tr w:rsidR="009903D0" w:rsidRPr="00B36EB7" w14:paraId="5F1483CB" w14:textId="77777777" w:rsidTr="003300AC">
        <w:tc>
          <w:tcPr>
            <w:tcW w:w="1701" w:type="dxa"/>
            <w:vAlign w:val="bottom"/>
          </w:tcPr>
          <w:p w14:paraId="53363A39" w14:textId="77777777" w:rsidR="009903D0" w:rsidRDefault="009903D0" w:rsidP="009903D0">
            <w:pPr>
              <w:jc w:val="right"/>
              <w:rPr>
                <w:rFonts w:ascii="Calibri" w:hAnsi="Calibri"/>
                <w:color w:val="000000"/>
                <w:sz w:val="22"/>
                <w:szCs w:val="22"/>
              </w:rPr>
            </w:pPr>
            <w:r>
              <w:rPr>
                <w:rFonts w:ascii="Calibri" w:hAnsi="Calibri"/>
                <w:color w:val="000000"/>
                <w:sz w:val="22"/>
                <w:szCs w:val="22"/>
              </w:rPr>
              <w:t>20</w:t>
            </w:r>
          </w:p>
        </w:tc>
        <w:tc>
          <w:tcPr>
            <w:tcW w:w="1418" w:type="dxa"/>
            <w:vAlign w:val="bottom"/>
          </w:tcPr>
          <w:p w14:paraId="626471C0" w14:textId="2E6EF691" w:rsidR="009903D0" w:rsidRPr="009B051B" w:rsidRDefault="009903D0" w:rsidP="009903D0">
            <w:pPr>
              <w:jc w:val="right"/>
              <w:rPr>
                <w:rFonts w:ascii="Sylfaen" w:hAnsi="Sylfaen"/>
                <w:color w:val="000000"/>
                <w:lang w:val="hy-AM"/>
              </w:rPr>
            </w:pPr>
            <w:r>
              <w:rPr>
                <w:rFonts w:ascii="Sylfaen" w:hAnsi="Sylfaen"/>
                <w:color w:val="000000"/>
                <w:lang w:val="en-US"/>
              </w:rPr>
              <w:t>200000</w:t>
            </w:r>
          </w:p>
        </w:tc>
        <w:tc>
          <w:tcPr>
            <w:tcW w:w="7231" w:type="dxa"/>
            <w:vAlign w:val="bottom"/>
          </w:tcPr>
          <w:p w14:paraId="426CB2CF" w14:textId="77777777" w:rsidR="009903D0" w:rsidRPr="00450327" w:rsidRDefault="009903D0" w:rsidP="009903D0">
            <w:pPr>
              <w:rPr>
                <w:rFonts w:ascii="Sylfaen" w:hAnsi="Sylfaen"/>
                <w:sz w:val="18"/>
                <w:szCs w:val="18"/>
              </w:rPr>
            </w:pPr>
            <w:r w:rsidRPr="00450327">
              <w:rPr>
                <w:rFonts w:ascii="Sylfaen" w:hAnsi="Sylfaen"/>
                <w:sz w:val="18"/>
                <w:szCs w:val="18"/>
              </w:rPr>
              <w:t xml:space="preserve">Печенье </w:t>
            </w:r>
          </w:p>
        </w:tc>
      </w:tr>
      <w:tr w:rsidR="009903D0" w:rsidRPr="00B36EB7" w14:paraId="4980522F" w14:textId="77777777" w:rsidTr="003300AC">
        <w:tc>
          <w:tcPr>
            <w:tcW w:w="1701" w:type="dxa"/>
            <w:vAlign w:val="bottom"/>
          </w:tcPr>
          <w:p w14:paraId="3110DF5C" w14:textId="77777777" w:rsidR="009903D0" w:rsidRDefault="009903D0" w:rsidP="009903D0">
            <w:pPr>
              <w:jc w:val="right"/>
              <w:rPr>
                <w:rFonts w:ascii="Calibri" w:hAnsi="Calibri"/>
                <w:color w:val="000000"/>
                <w:sz w:val="22"/>
                <w:szCs w:val="22"/>
              </w:rPr>
            </w:pPr>
            <w:r>
              <w:rPr>
                <w:rFonts w:ascii="Calibri" w:hAnsi="Calibri"/>
                <w:color w:val="000000"/>
                <w:sz w:val="22"/>
                <w:szCs w:val="22"/>
              </w:rPr>
              <w:t>21</w:t>
            </w:r>
          </w:p>
        </w:tc>
        <w:tc>
          <w:tcPr>
            <w:tcW w:w="1418" w:type="dxa"/>
            <w:vAlign w:val="bottom"/>
          </w:tcPr>
          <w:p w14:paraId="6F559360" w14:textId="01CA761F" w:rsidR="009903D0" w:rsidRPr="009B051B" w:rsidRDefault="009903D0" w:rsidP="009903D0">
            <w:pPr>
              <w:jc w:val="right"/>
              <w:rPr>
                <w:rFonts w:ascii="Sylfaen" w:hAnsi="Sylfaen"/>
                <w:color w:val="000000"/>
                <w:lang w:val="hy-AM"/>
              </w:rPr>
            </w:pPr>
            <w:r>
              <w:rPr>
                <w:rFonts w:ascii="Sylfaen" w:hAnsi="Sylfaen"/>
                <w:color w:val="000000"/>
                <w:lang w:val="en-US"/>
              </w:rPr>
              <w:t>78000</w:t>
            </w:r>
          </w:p>
        </w:tc>
        <w:tc>
          <w:tcPr>
            <w:tcW w:w="7231" w:type="dxa"/>
            <w:vAlign w:val="bottom"/>
          </w:tcPr>
          <w:p w14:paraId="4103CA9A" w14:textId="77777777" w:rsidR="009903D0" w:rsidRPr="009B4CFB" w:rsidRDefault="009903D0" w:rsidP="009903D0">
            <w:pPr>
              <w:rPr>
                <w:rFonts w:ascii="Sylfaen" w:hAnsi="Sylfaen"/>
                <w:lang w:val="en-US"/>
              </w:rPr>
            </w:pPr>
            <w:proofErr w:type="spellStart"/>
            <w:r>
              <w:rPr>
                <w:rFonts w:ascii="Sylfaen" w:hAnsi="Sylfaen"/>
                <w:lang w:val="en-US"/>
              </w:rPr>
              <w:t>Сметана</w:t>
            </w:r>
            <w:proofErr w:type="spellEnd"/>
            <w:r>
              <w:rPr>
                <w:rFonts w:ascii="Sylfaen" w:hAnsi="Sylfaen"/>
                <w:lang w:val="en-US"/>
              </w:rPr>
              <w:t xml:space="preserve"> </w:t>
            </w:r>
          </w:p>
        </w:tc>
      </w:tr>
      <w:tr w:rsidR="009903D0" w:rsidRPr="00B36EB7" w14:paraId="4BEA3C9B" w14:textId="77777777" w:rsidTr="003300AC">
        <w:tc>
          <w:tcPr>
            <w:tcW w:w="1701" w:type="dxa"/>
            <w:vAlign w:val="bottom"/>
          </w:tcPr>
          <w:p w14:paraId="5ADD9F8D" w14:textId="77777777" w:rsidR="009903D0" w:rsidRDefault="009903D0" w:rsidP="009903D0">
            <w:pPr>
              <w:jc w:val="right"/>
              <w:rPr>
                <w:rFonts w:ascii="Calibri" w:hAnsi="Calibri"/>
                <w:color w:val="000000"/>
                <w:sz w:val="22"/>
                <w:szCs w:val="22"/>
              </w:rPr>
            </w:pPr>
            <w:r>
              <w:rPr>
                <w:rFonts w:ascii="Calibri" w:hAnsi="Calibri"/>
                <w:color w:val="000000"/>
                <w:sz w:val="22"/>
                <w:szCs w:val="22"/>
              </w:rPr>
              <w:t>22</w:t>
            </w:r>
          </w:p>
        </w:tc>
        <w:tc>
          <w:tcPr>
            <w:tcW w:w="1418" w:type="dxa"/>
            <w:vAlign w:val="bottom"/>
          </w:tcPr>
          <w:p w14:paraId="033ED332" w14:textId="70A02B0E" w:rsidR="009903D0" w:rsidRPr="00DC5A74" w:rsidRDefault="009903D0" w:rsidP="009903D0">
            <w:pPr>
              <w:jc w:val="right"/>
              <w:rPr>
                <w:rFonts w:ascii="Sylfaen" w:hAnsi="Sylfaen"/>
                <w:color w:val="000000"/>
                <w:lang w:val="hy-AM"/>
              </w:rPr>
            </w:pPr>
            <w:r>
              <w:rPr>
                <w:rFonts w:ascii="Sylfaen" w:hAnsi="Sylfaen"/>
                <w:color w:val="000000"/>
                <w:lang w:val="en-US"/>
              </w:rPr>
              <w:t>160000</w:t>
            </w:r>
          </w:p>
        </w:tc>
        <w:tc>
          <w:tcPr>
            <w:tcW w:w="7231" w:type="dxa"/>
            <w:vAlign w:val="bottom"/>
          </w:tcPr>
          <w:p w14:paraId="1C38D904" w14:textId="77777777" w:rsidR="009903D0" w:rsidRPr="00F74636" w:rsidRDefault="009903D0" w:rsidP="009903D0">
            <w:pPr>
              <w:rPr>
                <w:rFonts w:ascii="Sylfaen" w:hAnsi="Sylfaen"/>
                <w:lang w:val="hy-AM"/>
              </w:rPr>
            </w:pPr>
            <w:proofErr w:type="spellStart"/>
            <w:r>
              <w:rPr>
                <w:rFonts w:ascii="Sylfaen" w:hAnsi="Sylfaen"/>
                <w:lang w:val="en-US"/>
              </w:rPr>
              <w:t>Сливочное</w:t>
            </w:r>
            <w:proofErr w:type="spellEnd"/>
            <w:r>
              <w:rPr>
                <w:rFonts w:ascii="Sylfaen" w:hAnsi="Sylfaen"/>
                <w:lang w:val="en-US"/>
              </w:rPr>
              <w:t xml:space="preserve"> </w:t>
            </w:r>
            <w:proofErr w:type="spellStart"/>
            <w:r>
              <w:rPr>
                <w:rFonts w:ascii="Sylfaen" w:hAnsi="Sylfaen"/>
                <w:lang w:val="en-US"/>
              </w:rPr>
              <w:t>масло</w:t>
            </w:r>
            <w:proofErr w:type="spellEnd"/>
            <w:r w:rsidRPr="00F74636">
              <w:rPr>
                <w:rFonts w:ascii="Sylfaen" w:hAnsi="Sylfaen"/>
                <w:lang w:val="hy-AM"/>
              </w:rPr>
              <w:t xml:space="preserve"> 82</w:t>
            </w:r>
          </w:p>
        </w:tc>
      </w:tr>
      <w:tr w:rsidR="009903D0" w:rsidRPr="00B36EB7" w14:paraId="7F10719C" w14:textId="77777777" w:rsidTr="003300AC">
        <w:tc>
          <w:tcPr>
            <w:tcW w:w="1701" w:type="dxa"/>
            <w:vAlign w:val="bottom"/>
          </w:tcPr>
          <w:p w14:paraId="7423E218" w14:textId="77777777" w:rsidR="009903D0" w:rsidRDefault="009903D0" w:rsidP="009903D0">
            <w:pPr>
              <w:jc w:val="right"/>
              <w:rPr>
                <w:rFonts w:ascii="Calibri" w:hAnsi="Calibri"/>
                <w:color w:val="000000"/>
                <w:sz w:val="22"/>
                <w:szCs w:val="22"/>
              </w:rPr>
            </w:pPr>
            <w:r>
              <w:rPr>
                <w:rFonts w:ascii="Calibri" w:hAnsi="Calibri"/>
                <w:color w:val="000000"/>
                <w:sz w:val="22"/>
                <w:szCs w:val="22"/>
              </w:rPr>
              <w:t>23</w:t>
            </w:r>
          </w:p>
        </w:tc>
        <w:tc>
          <w:tcPr>
            <w:tcW w:w="1418" w:type="dxa"/>
            <w:vAlign w:val="bottom"/>
          </w:tcPr>
          <w:p w14:paraId="1FA5A01E" w14:textId="6B7DD216" w:rsidR="009903D0" w:rsidRPr="009B051B" w:rsidRDefault="009903D0" w:rsidP="009903D0">
            <w:pPr>
              <w:jc w:val="right"/>
              <w:rPr>
                <w:rFonts w:ascii="Sylfaen" w:hAnsi="Sylfaen"/>
                <w:color w:val="000000"/>
                <w:lang w:val="hy-AM"/>
              </w:rPr>
            </w:pPr>
            <w:r>
              <w:rPr>
                <w:rFonts w:ascii="Sylfaen" w:hAnsi="Sylfaen"/>
                <w:color w:val="000000"/>
                <w:lang w:val="en-US"/>
              </w:rPr>
              <w:t>168000</w:t>
            </w:r>
          </w:p>
        </w:tc>
        <w:tc>
          <w:tcPr>
            <w:tcW w:w="7231" w:type="dxa"/>
            <w:vAlign w:val="bottom"/>
          </w:tcPr>
          <w:p w14:paraId="2FFC59DE" w14:textId="77777777" w:rsidR="009903D0" w:rsidRPr="009B4CFB" w:rsidRDefault="009903D0" w:rsidP="009903D0">
            <w:pPr>
              <w:rPr>
                <w:rFonts w:ascii="Sylfaen" w:hAnsi="Sylfaen"/>
                <w:lang w:val="en-US"/>
              </w:rPr>
            </w:pPr>
            <w:proofErr w:type="spellStart"/>
            <w:r>
              <w:rPr>
                <w:rFonts w:ascii="Sylfaen" w:hAnsi="Sylfaen"/>
                <w:lang w:val="en-US"/>
              </w:rPr>
              <w:t>Творог</w:t>
            </w:r>
            <w:proofErr w:type="spellEnd"/>
            <w:r>
              <w:rPr>
                <w:rFonts w:ascii="Sylfaen" w:hAnsi="Sylfaen"/>
                <w:lang w:val="en-US"/>
              </w:rPr>
              <w:t xml:space="preserve"> </w:t>
            </w:r>
          </w:p>
        </w:tc>
      </w:tr>
      <w:tr w:rsidR="009903D0" w:rsidRPr="00B36EB7" w14:paraId="29EB446B" w14:textId="77777777" w:rsidTr="003300AC">
        <w:tc>
          <w:tcPr>
            <w:tcW w:w="1701" w:type="dxa"/>
            <w:vAlign w:val="bottom"/>
          </w:tcPr>
          <w:p w14:paraId="34E37751" w14:textId="77777777" w:rsidR="009903D0" w:rsidRDefault="009903D0" w:rsidP="009903D0">
            <w:pPr>
              <w:jc w:val="right"/>
              <w:rPr>
                <w:rFonts w:ascii="Calibri" w:hAnsi="Calibri"/>
                <w:color w:val="000000"/>
                <w:sz w:val="22"/>
                <w:szCs w:val="22"/>
              </w:rPr>
            </w:pPr>
            <w:r>
              <w:rPr>
                <w:rFonts w:ascii="Calibri" w:hAnsi="Calibri"/>
                <w:color w:val="000000"/>
                <w:sz w:val="22"/>
                <w:szCs w:val="22"/>
              </w:rPr>
              <w:t>24</w:t>
            </w:r>
          </w:p>
        </w:tc>
        <w:tc>
          <w:tcPr>
            <w:tcW w:w="1418" w:type="dxa"/>
            <w:vAlign w:val="bottom"/>
          </w:tcPr>
          <w:p w14:paraId="15652BD4" w14:textId="4E1CA789" w:rsidR="009903D0" w:rsidRPr="00323083" w:rsidRDefault="009903D0" w:rsidP="009903D0">
            <w:pPr>
              <w:jc w:val="right"/>
              <w:rPr>
                <w:rFonts w:ascii="Sylfaen" w:hAnsi="Sylfaen"/>
                <w:color w:val="000000"/>
                <w:lang w:val="hy-AM"/>
              </w:rPr>
            </w:pPr>
            <w:r>
              <w:rPr>
                <w:rFonts w:ascii="Sylfaen" w:hAnsi="Sylfaen"/>
                <w:color w:val="000000"/>
                <w:lang w:val="en-US"/>
              </w:rPr>
              <w:t>120000</w:t>
            </w:r>
          </w:p>
        </w:tc>
        <w:tc>
          <w:tcPr>
            <w:tcW w:w="7231" w:type="dxa"/>
            <w:vAlign w:val="bottom"/>
          </w:tcPr>
          <w:p w14:paraId="654F2FD7" w14:textId="77777777" w:rsidR="009903D0" w:rsidRPr="00951172" w:rsidRDefault="009903D0" w:rsidP="009903D0">
            <w:pPr>
              <w:rPr>
                <w:rFonts w:ascii="Sylfaen" w:hAnsi="Sylfaen"/>
                <w:lang w:val="en-US"/>
              </w:rPr>
            </w:pPr>
            <w:proofErr w:type="spellStart"/>
            <w:r>
              <w:rPr>
                <w:rFonts w:ascii="Sylfaen" w:hAnsi="Sylfaen"/>
                <w:lang w:val="en-US"/>
              </w:rPr>
              <w:t>Хлеб</w:t>
            </w:r>
            <w:proofErr w:type="spellEnd"/>
            <w:r>
              <w:rPr>
                <w:rFonts w:ascii="Sylfaen" w:hAnsi="Sylfaen"/>
                <w:lang w:val="en-US"/>
              </w:rPr>
              <w:t xml:space="preserve"> </w:t>
            </w:r>
          </w:p>
        </w:tc>
      </w:tr>
      <w:tr w:rsidR="009903D0" w:rsidRPr="00B36EB7" w14:paraId="1C4C2D40" w14:textId="77777777" w:rsidTr="003300AC">
        <w:tc>
          <w:tcPr>
            <w:tcW w:w="1701" w:type="dxa"/>
            <w:vAlign w:val="bottom"/>
          </w:tcPr>
          <w:p w14:paraId="41AC7345" w14:textId="77777777" w:rsidR="009903D0" w:rsidRDefault="009903D0" w:rsidP="009903D0">
            <w:pPr>
              <w:jc w:val="right"/>
              <w:rPr>
                <w:rFonts w:ascii="Calibri" w:hAnsi="Calibri"/>
                <w:color w:val="000000"/>
                <w:sz w:val="22"/>
                <w:szCs w:val="22"/>
              </w:rPr>
            </w:pPr>
            <w:r>
              <w:rPr>
                <w:rFonts w:ascii="Calibri" w:hAnsi="Calibri"/>
                <w:color w:val="000000"/>
                <w:sz w:val="22"/>
                <w:szCs w:val="22"/>
              </w:rPr>
              <w:t>25</w:t>
            </w:r>
          </w:p>
        </w:tc>
        <w:tc>
          <w:tcPr>
            <w:tcW w:w="1418" w:type="dxa"/>
            <w:vAlign w:val="bottom"/>
          </w:tcPr>
          <w:p w14:paraId="0FCEF2F7" w14:textId="0057A422" w:rsidR="009903D0" w:rsidRPr="00A856DC" w:rsidRDefault="009903D0" w:rsidP="009903D0">
            <w:pPr>
              <w:jc w:val="right"/>
              <w:rPr>
                <w:rFonts w:ascii="Sylfaen" w:hAnsi="Sylfaen"/>
                <w:color w:val="000000"/>
                <w:lang w:val="hy-AM"/>
              </w:rPr>
            </w:pPr>
            <w:r>
              <w:rPr>
                <w:rFonts w:ascii="Sylfaen" w:hAnsi="Sylfaen"/>
                <w:color w:val="000000"/>
                <w:lang w:val="hy-AM"/>
              </w:rPr>
              <w:t>59900</w:t>
            </w:r>
          </w:p>
        </w:tc>
        <w:tc>
          <w:tcPr>
            <w:tcW w:w="7231" w:type="dxa"/>
            <w:vAlign w:val="bottom"/>
          </w:tcPr>
          <w:p w14:paraId="114B997E" w14:textId="77777777" w:rsidR="009903D0" w:rsidRPr="004E0AA7" w:rsidRDefault="009903D0" w:rsidP="009903D0">
            <w:pPr>
              <w:rPr>
                <w:rFonts w:ascii="Sylfaen" w:hAnsi="Sylfaen"/>
                <w:sz w:val="18"/>
                <w:szCs w:val="18"/>
              </w:rPr>
            </w:pPr>
            <w:r w:rsidRPr="004E0AA7">
              <w:rPr>
                <w:rFonts w:ascii="Sylfaen" w:hAnsi="Sylfaen"/>
                <w:sz w:val="18"/>
                <w:szCs w:val="18"/>
              </w:rPr>
              <w:t>Куриное яйцо</w:t>
            </w:r>
          </w:p>
        </w:tc>
      </w:tr>
      <w:tr w:rsidR="009903D0" w:rsidRPr="00B36EB7" w14:paraId="50A433B5" w14:textId="77777777" w:rsidTr="003300AC">
        <w:tc>
          <w:tcPr>
            <w:tcW w:w="1701" w:type="dxa"/>
            <w:vAlign w:val="bottom"/>
          </w:tcPr>
          <w:p w14:paraId="3170A5C0" w14:textId="77777777" w:rsidR="009903D0" w:rsidRDefault="009903D0" w:rsidP="009903D0">
            <w:pPr>
              <w:jc w:val="right"/>
              <w:rPr>
                <w:rFonts w:ascii="Calibri" w:hAnsi="Calibri"/>
                <w:color w:val="000000"/>
                <w:sz w:val="22"/>
                <w:szCs w:val="22"/>
              </w:rPr>
            </w:pPr>
            <w:r>
              <w:rPr>
                <w:rFonts w:ascii="Calibri" w:hAnsi="Calibri"/>
                <w:color w:val="000000"/>
                <w:sz w:val="22"/>
                <w:szCs w:val="22"/>
              </w:rPr>
              <w:t>26</w:t>
            </w:r>
          </w:p>
        </w:tc>
        <w:tc>
          <w:tcPr>
            <w:tcW w:w="1418" w:type="dxa"/>
            <w:vAlign w:val="bottom"/>
          </w:tcPr>
          <w:p w14:paraId="499384C0" w14:textId="66CC1AAA" w:rsidR="009903D0" w:rsidRPr="005451DC" w:rsidRDefault="009903D0" w:rsidP="009903D0">
            <w:pPr>
              <w:jc w:val="right"/>
              <w:rPr>
                <w:rFonts w:ascii="Sylfaen" w:hAnsi="Sylfaen"/>
                <w:color w:val="000000"/>
                <w:lang w:val="hy-AM"/>
              </w:rPr>
            </w:pPr>
            <w:r>
              <w:rPr>
                <w:rFonts w:ascii="Sylfaen" w:hAnsi="Sylfaen"/>
                <w:color w:val="000000"/>
                <w:lang w:val="hy-AM"/>
              </w:rPr>
              <w:t>391500</w:t>
            </w:r>
          </w:p>
        </w:tc>
        <w:tc>
          <w:tcPr>
            <w:tcW w:w="7231" w:type="dxa"/>
            <w:vAlign w:val="bottom"/>
          </w:tcPr>
          <w:p w14:paraId="3B5896F6" w14:textId="77777777" w:rsidR="009903D0" w:rsidRPr="00EB5148" w:rsidRDefault="009903D0" w:rsidP="009903D0">
            <w:pPr>
              <w:rPr>
                <w:rFonts w:ascii="Sylfaen" w:hAnsi="Sylfaen"/>
                <w:sz w:val="18"/>
                <w:szCs w:val="18"/>
              </w:rPr>
            </w:pPr>
            <w:r w:rsidRPr="00EB5148">
              <w:rPr>
                <w:rFonts w:ascii="Sylfaen" w:hAnsi="Sylfaen"/>
                <w:sz w:val="18"/>
                <w:szCs w:val="18"/>
              </w:rPr>
              <w:t>Куриное  мясо /куриная грудка/</w:t>
            </w:r>
          </w:p>
        </w:tc>
      </w:tr>
      <w:tr w:rsidR="009903D0" w:rsidRPr="00B36EB7" w14:paraId="3C5B3E97" w14:textId="77777777" w:rsidTr="003300AC">
        <w:tc>
          <w:tcPr>
            <w:tcW w:w="1701" w:type="dxa"/>
            <w:vAlign w:val="bottom"/>
          </w:tcPr>
          <w:p w14:paraId="46608683" w14:textId="77777777" w:rsidR="009903D0" w:rsidRDefault="009903D0" w:rsidP="009903D0">
            <w:pPr>
              <w:jc w:val="right"/>
              <w:rPr>
                <w:rFonts w:ascii="Calibri" w:hAnsi="Calibri"/>
                <w:color w:val="000000"/>
                <w:sz w:val="22"/>
                <w:szCs w:val="22"/>
              </w:rPr>
            </w:pPr>
            <w:r>
              <w:rPr>
                <w:rFonts w:ascii="Calibri" w:hAnsi="Calibri"/>
                <w:color w:val="000000"/>
                <w:sz w:val="22"/>
                <w:szCs w:val="22"/>
              </w:rPr>
              <w:t>27</w:t>
            </w:r>
          </w:p>
        </w:tc>
        <w:tc>
          <w:tcPr>
            <w:tcW w:w="1418" w:type="dxa"/>
            <w:vAlign w:val="bottom"/>
          </w:tcPr>
          <w:p w14:paraId="00152EAE" w14:textId="782CBE34" w:rsidR="009903D0" w:rsidRPr="009B051B" w:rsidRDefault="009903D0" w:rsidP="009903D0">
            <w:pPr>
              <w:jc w:val="right"/>
              <w:rPr>
                <w:rFonts w:ascii="Sylfaen" w:hAnsi="Sylfaen"/>
                <w:color w:val="000000"/>
                <w:lang w:val="hy-AM"/>
              </w:rPr>
            </w:pPr>
            <w:r>
              <w:rPr>
                <w:rFonts w:ascii="Sylfaen" w:hAnsi="Sylfaen"/>
                <w:color w:val="000000"/>
                <w:lang w:val="hy-AM"/>
              </w:rPr>
              <w:t>700</w:t>
            </w:r>
            <w:r>
              <w:rPr>
                <w:rFonts w:ascii="Sylfaen" w:hAnsi="Sylfaen"/>
                <w:color w:val="000000"/>
                <w:lang w:val="en-US"/>
              </w:rPr>
              <w:t>000</w:t>
            </w:r>
          </w:p>
        </w:tc>
        <w:tc>
          <w:tcPr>
            <w:tcW w:w="7231" w:type="dxa"/>
            <w:vAlign w:val="bottom"/>
          </w:tcPr>
          <w:p w14:paraId="47AC6994" w14:textId="77777777" w:rsidR="009903D0" w:rsidRPr="00EB5148" w:rsidRDefault="009903D0" w:rsidP="009903D0">
            <w:pPr>
              <w:rPr>
                <w:rFonts w:ascii="Sylfaen" w:hAnsi="Sylfaen"/>
                <w:sz w:val="18"/>
                <w:szCs w:val="18"/>
              </w:rPr>
            </w:pPr>
            <w:r w:rsidRPr="00EB5148">
              <w:rPr>
                <w:rFonts w:ascii="Sylfaen" w:hAnsi="Sylfaen"/>
                <w:sz w:val="18"/>
                <w:szCs w:val="18"/>
              </w:rPr>
              <w:t>Говяжье мясо</w:t>
            </w:r>
          </w:p>
        </w:tc>
      </w:tr>
      <w:tr w:rsidR="009903D0" w:rsidRPr="00B36EB7" w14:paraId="0DA103B5" w14:textId="77777777" w:rsidTr="003300AC">
        <w:tc>
          <w:tcPr>
            <w:tcW w:w="1701" w:type="dxa"/>
            <w:vAlign w:val="bottom"/>
          </w:tcPr>
          <w:p w14:paraId="137CF695" w14:textId="77777777" w:rsidR="009903D0" w:rsidRDefault="009903D0" w:rsidP="009903D0">
            <w:pPr>
              <w:jc w:val="right"/>
              <w:rPr>
                <w:rFonts w:ascii="Calibri" w:hAnsi="Calibri"/>
                <w:color w:val="000000"/>
                <w:sz w:val="22"/>
                <w:szCs w:val="22"/>
              </w:rPr>
            </w:pPr>
            <w:r>
              <w:rPr>
                <w:rFonts w:ascii="Calibri" w:hAnsi="Calibri"/>
                <w:color w:val="000000"/>
                <w:sz w:val="22"/>
                <w:szCs w:val="22"/>
              </w:rPr>
              <w:t>28</w:t>
            </w:r>
          </w:p>
        </w:tc>
        <w:tc>
          <w:tcPr>
            <w:tcW w:w="1418" w:type="dxa"/>
            <w:vAlign w:val="bottom"/>
          </w:tcPr>
          <w:p w14:paraId="3C0C6FCC" w14:textId="29CBDE10" w:rsidR="009903D0" w:rsidRPr="00A856DC" w:rsidRDefault="009903D0" w:rsidP="009903D0">
            <w:pPr>
              <w:jc w:val="right"/>
              <w:rPr>
                <w:rFonts w:ascii="Sylfaen" w:hAnsi="Sylfaen"/>
                <w:color w:val="000000"/>
                <w:lang w:val="hy-AM"/>
              </w:rPr>
            </w:pPr>
            <w:r>
              <w:rPr>
                <w:rFonts w:ascii="Sylfaen" w:hAnsi="Sylfaen"/>
                <w:color w:val="000000"/>
                <w:lang w:val="en-US"/>
              </w:rPr>
              <w:t>20000</w:t>
            </w:r>
          </w:p>
        </w:tc>
        <w:tc>
          <w:tcPr>
            <w:tcW w:w="7231" w:type="dxa"/>
            <w:vAlign w:val="bottom"/>
          </w:tcPr>
          <w:p w14:paraId="4429AB64" w14:textId="77777777" w:rsidR="009903D0" w:rsidRPr="00EB5148" w:rsidRDefault="009903D0" w:rsidP="009903D0">
            <w:pPr>
              <w:rPr>
                <w:rFonts w:ascii="Sylfaen" w:hAnsi="Sylfaen"/>
                <w:sz w:val="18"/>
                <w:szCs w:val="18"/>
              </w:rPr>
            </w:pPr>
            <w:r w:rsidRPr="00EB5148">
              <w:rPr>
                <w:rFonts w:ascii="Sylfaen" w:hAnsi="Sylfaen"/>
                <w:sz w:val="18"/>
                <w:szCs w:val="18"/>
              </w:rPr>
              <w:t>Фруктовый сок</w:t>
            </w:r>
          </w:p>
        </w:tc>
      </w:tr>
      <w:tr w:rsidR="009903D0" w:rsidRPr="00B36EB7" w14:paraId="4C26D942" w14:textId="77777777" w:rsidTr="003300AC">
        <w:tc>
          <w:tcPr>
            <w:tcW w:w="1701" w:type="dxa"/>
            <w:vAlign w:val="bottom"/>
          </w:tcPr>
          <w:p w14:paraId="7517EB33" w14:textId="77777777" w:rsidR="009903D0" w:rsidRDefault="009903D0" w:rsidP="009903D0">
            <w:pPr>
              <w:jc w:val="right"/>
              <w:rPr>
                <w:rFonts w:ascii="Calibri" w:hAnsi="Calibri"/>
                <w:color w:val="000000"/>
                <w:sz w:val="22"/>
                <w:szCs w:val="22"/>
              </w:rPr>
            </w:pPr>
            <w:r>
              <w:rPr>
                <w:rFonts w:ascii="Calibri" w:hAnsi="Calibri"/>
                <w:color w:val="000000"/>
                <w:sz w:val="22"/>
                <w:szCs w:val="22"/>
              </w:rPr>
              <w:t>29</w:t>
            </w:r>
          </w:p>
        </w:tc>
        <w:tc>
          <w:tcPr>
            <w:tcW w:w="1418" w:type="dxa"/>
            <w:vAlign w:val="bottom"/>
          </w:tcPr>
          <w:p w14:paraId="31A7096D" w14:textId="23DF6472" w:rsidR="009903D0" w:rsidRPr="00DC5A74" w:rsidRDefault="009903D0" w:rsidP="009903D0">
            <w:pPr>
              <w:jc w:val="right"/>
              <w:rPr>
                <w:rFonts w:ascii="Sylfaen" w:hAnsi="Sylfaen"/>
                <w:color w:val="000000"/>
                <w:lang w:val="hy-AM"/>
              </w:rPr>
            </w:pPr>
            <w:r>
              <w:rPr>
                <w:rFonts w:ascii="Sylfaen" w:hAnsi="Sylfaen"/>
                <w:color w:val="000000"/>
                <w:lang w:val="hy-AM"/>
              </w:rPr>
              <w:t>186000</w:t>
            </w:r>
          </w:p>
        </w:tc>
        <w:tc>
          <w:tcPr>
            <w:tcW w:w="7231" w:type="dxa"/>
            <w:vAlign w:val="bottom"/>
          </w:tcPr>
          <w:p w14:paraId="702164D9" w14:textId="77777777" w:rsidR="009903D0" w:rsidRPr="00951172" w:rsidRDefault="009903D0" w:rsidP="009903D0">
            <w:pPr>
              <w:rPr>
                <w:rFonts w:ascii="Sylfaen" w:hAnsi="Sylfaen"/>
                <w:lang w:val="en-US"/>
              </w:rPr>
            </w:pPr>
            <w:proofErr w:type="spellStart"/>
            <w:r>
              <w:rPr>
                <w:rFonts w:ascii="Sylfaen" w:hAnsi="Sylfaen" w:cs="Sylfaen"/>
                <w:lang w:val="en-US"/>
              </w:rPr>
              <w:t>Сыр</w:t>
            </w:r>
            <w:proofErr w:type="spellEnd"/>
            <w:r>
              <w:rPr>
                <w:rFonts w:ascii="Sylfaen" w:hAnsi="Sylfaen" w:cs="Sylfaen"/>
                <w:lang w:val="en-US"/>
              </w:rPr>
              <w:t xml:space="preserve"> /</w:t>
            </w:r>
            <w:proofErr w:type="spellStart"/>
            <w:r>
              <w:rPr>
                <w:rFonts w:ascii="Sylfaen" w:hAnsi="Sylfaen" w:cs="Sylfaen"/>
                <w:lang w:val="en-US"/>
              </w:rPr>
              <w:t>Чанах</w:t>
            </w:r>
            <w:proofErr w:type="spellEnd"/>
            <w:r>
              <w:rPr>
                <w:rFonts w:ascii="Sylfaen" w:hAnsi="Sylfaen" w:cs="Sylfaen"/>
                <w:lang w:val="en-US"/>
              </w:rPr>
              <w:t>/</w:t>
            </w:r>
          </w:p>
        </w:tc>
      </w:tr>
      <w:tr w:rsidR="009903D0" w:rsidRPr="00B36EB7" w14:paraId="05794490" w14:textId="77777777" w:rsidTr="003300AC">
        <w:tc>
          <w:tcPr>
            <w:tcW w:w="1701" w:type="dxa"/>
            <w:vAlign w:val="bottom"/>
          </w:tcPr>
          <w:p w14:paraId="09699FB5" w14:textId="77777777" w:rsidR="009903D0" w:rsidRDefault="009903D0" w:rsidP="009903D0">
            <w:pPr>
              <w:jc w:val="right"/>
              <w:rPr>
                <w:rFonts w:ascii="Calibri" w:hAnsi="Calibri"/>
                <w:color w:val="000000"/>
                <w:sz w:val="22"/>
                <w:szCs w:val="22"/>
              </w:rPr>
            </w:pPr>
            <w:r>
              <w:rPr>
                <w:rFonts w:ascii="Calibri" w:hAnsi="Calibri"/>
                <w:color w:val="000000"/>
                <w:sz w:val="22"/>
                <w:szCs w:val="22"/>
              </w:rPr>
              <w:t>30</w:t>
            </w:r>
          </w:p>
        </w:tc>
        <w:tc>
          <w:tcPr>
            <w:tcW w:w="1418" w:type="dxa"/>
            <w:vAlign w:val="bottom"/>
          </w:tcPr>
          <w:p w14:paraId="3420975B" w14:textId="14600333" w:rsidR="009903D0" w:rsidRPr="007026CC" w:rsidRDefault="009903D0" w:rsidP="009903D0">
            <w:pPr>
              <w:jc w:val="right"/>
              <w:rPr>
                <w:rFonts w:ascii="Sylfaen" w:hAnsi="Sylfaen"/>
                <w:color w:val="000000"/>
                <w:lang w:val="hy-AM"/>
              </w:rPr>
            </w:pPr>
            <w:r>
              <w:rPr>
                <w:rFonts w:ascii="Sylfaen" w:hAnsi="Sylfaen"/>
                <w:color w:val="000000"/>
                <w:lang w:val="hy-AM"/>
              </w:rPr>
              <w:t>208000</w:t>
            </w:r>
          </w:p>
        </w:tc>
        <w:tc>
          <w:tcPr>
            <w:tcW w:w="7231" w:type="dxa"/>
            <w:vAlign w:val="bottom"/>
          </w:tcPr>
          <w:p w14:paraId="615B452A" w14:textId="77777777" w:rsidR="009903D0" w:rsidRPr="00951172" w:rsidRDefault="009903D0" w:rsidP="009903D0">
            <w:pPr>
              <w:rPr>
                <w:rFonts w:ascii="Sylfaen" w:hAnsi="Sylfaen" w:cs="Sylfaen"/>
                <w:lang w:val="en-US"/>
              </w:rPr>
            </w:pPr>
            <w:proofErr w:type="spellStart"/>
            <w:r>
              <w:rPr>
                <w:rFonts w:ascii="Sylfaen" w:hAnsi="Sylfaen" w:cs="Sylfaen"/>
                <w:lang w:val="en-US"/>
              </w:rPr>
              <w:t>Сосиски</w:t>
            </w:r>
            <w:proofErr w:type="spellEnd"/>
            <w:r>
              <w:rPr>
                <w:rFonts w:ascii="Sylfaen" w:hAnsi="Sylfaen" w:cs="Sylfaen"/>
                <w:lang w:val="en-US"/>
              </w:rPr>
              <w:t xml:space="preserve"> </w:t>
            </w:r>
          </w:p>
        </w:tc>
      </w:tr>
      <w:tr w:rsidR="009903D0" w:rsidRPr="00B36EB7" w14:paraId="03EFE654" w14:textId="77777777" w:rsidTr="002B239C">
        <w:tc>
          <w:tcPr>
            <w:tcW w:w="1701" w:type="dxa"/>
            <w:vAlign w:val="bottom"/>
          </w:tcPr>
          <w:p w14:paraId="1847F5CC" w14:textId="77777777" w:rsidR="009903D0" w:rsidRPr="00964F6B" w:rsidRDefault="009903D0" w:rsidP="009903D0">
            <w:pPr>
              <w:jc w:val="right"/>
              <w:rPr>
                <w:rFonts w:ascii="Sylfaen" w:hAnsi="Sylfaen"/>
                <w:color w:val="000000"/>
                <w:sz w:val="22"/>
                <w:szCs w:val="22"/>
                <w:lang w:val="hy-AM"/>
              </w:rPr>
            </w:pPr>
            <w:r>
              <w:rPr>
                <w:rFonts w:ascii="Sylfaen" w:hAnsi="Sylfaen"/>
                <w:color w:val="000000"/>
                <w:sz w:val="22"/>
                <w:szCs w:val="22"/>
                <w:lang w:val="hy-AM"/>
              </w:rPr>
              <w:t>31</w:t>
            </w:r>
          </w:p>
        </w:tc>
        <w:tc>
          <w:tcPr>
            <w:tcW w:w="1418" w:type="dxa"/>
            <w:vAlign w:val="bottom"/>
          </w:tcPr>
          <w:p w14:paraId="1BAD5067" w14:textId="1875C45F" w:rsidR="009903D0" w:rsidRDefault="009903D0" w:rsidP="009903D0">
            <w:pPr>
              <w:jc w:val="right"/>
              <w:rPr>
                <w:rFonts w:ascii="Sylfaen" w:hAnsi="Sylfaen"/>
                <w:color w:val="000000"/>
                <w:lang w:val="hy-AM"/>
              </w:rPr>
            </w:pPr>
            <w:r>
              <w:rPr>
                <w:rFonts w:ascii="Sylfaen" w:hAnsi="Sylfaen"/>
                <w:color w:val="000000"/>
                <w:lang w:val="hy-AM"/>
              </w:rPr>
              <w:t>288000</w:t>
            </w:r>
          </w:p>
        </w:tc>
        <w:tc>
          <w:tcPr>
            <w:tcW w:w="7231" w:type="dxa"/>
          </w:tcPr>
          <w:p w14:paraId="62F24938" w14:textId="77777777" w:rsidR="009903D0" w:rsidRPr="005804D7" w:rsidRDefault="009903D0" w:rsidP="009903D0">
            <w:r w:rsidRPr="005804D7">
              <w:t>Свинина</w:t>
            </w:r>
          </w:p>
        </w:tc>
      </w:tr>
      <w:tr w:rsidR="009903D0" w:rsidRPr="00B36EB7" w14:paraId="58A52121" w14:textId="77777777" w:rsidTr="002B239C">
        <w:tc>
          <w:tcPr>
            <w:tcW w:w="1701" w:type="dxa"/>
            <w:vAlign w:val="bottom"/>
          </w:tcPr>
          <w:p w14:paraId="2563D718" w14:textId="77777777" w:rsidR="009903D0" w:rsidRPr="00964F6B" w:rsidRDefault="009903D0" w:rsidP="009903D0">
            <w:pPr>
              <w:jc w:val="right"/>
              <w:rPr>
                <w:rFonts w:ascii="Sylfaen" w:hAnsi="Sylfaen"/>
                <w:color w:val="000000"/>
                <w:sz w:val="22"/>
                <w:szCs w:val="22"/>
                <w:lang w:val="hy-AM"/>
              </w:rPr>
            </w:pPr>
            <w:r>
              <w:rPr>
                <w:rFonts w:ascii="Sylfaen" w:hAnsi="Sylfaen"/>
                <w:color w:val="000000"/>
                <w:sz w:val="22"/>
                <w:szCs w:val="22"/>
                <w:lang w:val="hy-AM"/>
              </w:rPr>
              <w:t>32</w:t>
            </w:r>
          </w:p>
        </w:tc>
        <w:tc>
          <w:tcPr>
            <w:tcW w:w="1418" w:type="dxa"/>
            <w:vAlign w:val="bottom"/>
          </w:tcPr>
          <w:p w14:paraId="023F7E80" w14:textId="54DFDB3F" w:rsidR="009903D0" w:rsidRDefault="009903D0" w:rsidP="009903D0">
            <w:pPr>
              <w:jc w:val="right"/>
              <w:rPr>
                <w:rFonts w:ascii="Sylfaen" w:hAnsi="Sylfaen"/>
                <w:color w:val="000000"/>
                <w:lang w:val="hy-AM"/>
              </w:rPr>
            </w:pPr>
            <w:r>
              <w:rPr>
                <w:rFonts w:ascii="Sylfaen" w:hAnsi="Sylfaen"/>
                <w:color w:val="000000"/>
                <w:lang w:val="hy-AM"/>
              </w:rPr>
              <w:t>28000</w:t>
            </w:r>
          </w:p>
        </w:tc>
        <w:tc>
          <w:tcPr>
            <w:tcW w:w="7231" w:type="dxa"/>
          </w:tcPr>
          <w:p w14:paraId="58E4B29D" w14:textId="77777777" w:rsidR="009903D0" w:rsidRPr="005804D7" w:rsidRDefault="009903D0" w:rsidP="009903D0">
            <w:r w:rsidRPr="005804D7">
              <w:t>Злак</w:t>
            </w:r>
          </w:p>
        </w:tc>
      </w:tr>
      <w:tr w:rsidR="009903D0" w:rsidRPr="00B36EB7" w14:paraId="57905A6A" w14:textId="77777777" w:rsidTr="002B239C">
        <w:tc>
          <w:tcPr>
            <w:tcW w:w="1701" w:type="dxa"/>
            <w:vAlign w:val="bottom"/>
          </w:tcPr>
          <w:p w14:paraId="51F4D5A4" w14:textId="77777777" w:rsidR="009903D0" w:rsidRPr="00964F6B" w:rsidRDefault="009903D0" w:rsidP="009903D0">
            <w:pPr>
              <w:jc w:val="right"/>
              <w:rPr>
                <w:rFonts w:ascii="Sylfaen" w:hAnsi="Sylfaen"/>
                <w:color w:val="000000"/>
                <w:sz w:val="22"/>
                <w:szCs w:val="22"/>
                <w:lang w:val="hy-AM"/>
              </w:rPr>
            </w:pPr>
            <w:r>
              <w:rPr>
                <w:rFonts w:ascii="Sylfaen" w:hAnsi="Sylfaen"/>
                <w:color w:val="000000"/>
                <w:sz w:val="22"/>
                <w:szCs w:val="22"/>
                <w:lang w:val="hy-AM"/>
              </w:rPr>
              <w:lastRenderedPageBreak/>
              <w:t>33</w:t>
            </w:r>
          </w:p>
        </w:tc>
        <w:tc>
          <w:tcPr>
            <w:tcW w:w="1418" w:type="dxa"/>
            <w:vAlign w:val="bottom"/>
          </w:tcPr>
          <w:p w14:paraId="38B4C893" w14:textId="0FC379D5" w:rsidR="009903D0" w:rsidRDefault="009903D0" w:rsidP="009903D0">
            <w:pPr>
              <w:jc w:val="right"/>
              <w:rPr>
                <w:rFonts w:ascii="Sylfaen" w:hAnsi="Sylfaen"/>
                <w:color w:val="000000"/>
                <w:lang w:val="hy-AM"/>
              </w:rPr>
            </w:pPr>
            <w:r>
              <w:rPr>
                <w:rFonts w:ascii="Sylfaen" w:hAnsi="Sylfaen"/>
                <w:color w:val="000000"/>
                <w:lang w:val="hy-AM"/>
              </w:rPr>
              <w:t>57500</w:t>
            </w:r>
          </w:p>
        </w:tc>
        <w:tc>
          <w:tcPr>
            <w:tcW w:w="7231" w:type="dxa"/>
          </w:tcPr>
          <w:p w14:paraId="0A7F7AA2" w14:textId="77777777" w:rsidR="009903D0" w:rsidRPr="005804D7" w:rsidRDefault="009903D0" w:rsidP="009903D0">
            <w:r w:rsidRPr="005804D7">
              <w:t>Персик</w:t>
            </w:r>
          </w:p>
        </w:tc>
      </w:tr>
      <w:tr w:rsidR="009903D0" w:rsidRPr="00B36EB7" w14:paraId="599E673E" w14:textId="77777777" w:rsidTr="002B239C">
        <w:tc>
          <w:tcPr>
            <w:tcW w:w="1701" w:type="dxa"/>
            <w:vAlign w:val="bottom"/>
          </w:tcPr>
          <w:p w14:paraId="4631712E" w14:textId="0A9D5B2E"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34</w:t>
            </w:r>
          </w:p>
        </w:tc>
        <w:tc>
          <w:tcPr>
            <w:tcW w:w="1418" w:type="dxa"/>
            <w:vAlign w:val="bottom"/>
          </w:tcPr>
          <w:p w14:paraId="71CFD97C" w14:textId="0FC8DFB4" w:rsidR="009903D0" w:rsidRDefault="009903D0" w:rsidP="009903D0">
            <w:pPr>
              <w:jc w:val="right"/>
              <w:rPr>
                <w:rFonts w:ascii="Sylfaen" w:hAnsi="Sylfaen"/>
                <w:color w:val="000000"/>
                <w:lang w:val="hy-AM"/>
              </w:rPr>
            </w:pPr>
            <w:r>
              <w:rPr>
                <w:rFonts w:ascii="Sylfaen" w:hAnsi="Sylfaen"/>
                <w:color w:val="000000"/>
                <w:lang w:val="hy-AM"/>
              </w:rPr>
              <w:t>13200</w:t>
            </w:r>
          </w:p>
        </w:tc>
        <w:tc>
          <w:tcPr>
            <w:tcW w:w="7231" w:type="dxa"/>
          </w:tcPr>
          <w:p w14:paraId="4DD759D7" w14:textId="77777777" w:rsidR="009903D0" w:rsidRPr="005804D7" w:rsidRDefault="009903D0" w:rsidP="009903D0">
            <w:r w:rsidRPr="005804D7">
              <w:t>Перец зеленый</w:t>
            </w:r>
          </w:p>
        </w:tc>
      </w:tr>
      <w:tr w:rsidR="009903D0" w:rsidRPr="00B36EB7" w14:paraId="27D515BF" w14:textId="77777777" w:rsidTr="002B239C">
        <w:tc>
          <w:tcPr>
            <w:tcW w:w="1701" w:type="dxa"/>
            <w:vAlign w:val="bottom"/>
          </w:tcPr>
          <w:p w14:paraId="2CEBA312" w14:textId="4354ED64"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35</w:t>
            </w:r>
          </w:p>
        </w:tc>
        <w:tc>
          <w:tcPr>
            <w:tcW w:w="1418" w:type="dxa"/>
            <w:vAlign w:val="bottom"/>
          </w:tcPr>
          <w:p w14:paraId="66DBB271" w14:textId="6D713537" w:rsidR="009903D0" w:rsidRDefault="009903D0" w:rsidP="009903D0">
            <w:pPr>
              <w:jc w:val="right"/>
              <w:rPr>
                <w:rFonts w:ascii="Sylfaen" w:hAnsi="Sylfaen"/>
                <w:color w:val="000000"/>
                <w:lang w:val="hy-AM"/>
              </w:rPr>
            </w:pPr>
            <w:r>
              <w:rPr>
                <w:rFonts w:ascii="Sylfaen" w:hAnsi="Sylfaen"/>
                <w:color w:val="000000"/>
                <w:lang w:val="hy-AM"/>
              </w:rPr>
              <w:t>90000</w:t>
            </w:r>
          </w:p>
        </w:tc>
        <w:tc>
          <w:tcPr>
            <w:tcW w:w="7231" w:type="dxa"/>
          </w:tcPr>
          <w:p w14:paraId="15598F24" w14:textId="77777777" w:rsidR="009903D0" w:rsidRPr="005804D7" w:rsidRDefault="009903D0" w:rsidP="009903D0">
            <w:r w:rsidRPr="005804D7">
              <w:t>Арбуз</w:t>
            </w:r>
          </w:p>
        </w:tc>
      </w:tr>
      <w:tr w:rsidR="009903D0" w:rsidRPr="00B36EB7" w14:paraId="6B1B49CF" w14:textId="77777777" w:rsidTr="002B239C">
        <w:tc>
          <w:tcPr>
            <w:tcW w:w="1701" w:type="dxa"/>
            <w:vAlign w:val="bottom"/>
          </w:tcPr>
          <w:p w14:paraId="34B006AC" w14:textId="788442D6"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36</w:t>
            </w:r>
          </w:p>
        </w:tc>
        <w:tc>
          <w:tcPr>
            <w:tcW w:w="1418" w:type="dxa"/>
            <w:vAlign w:val="bottom"/>
          </w:tcPr>
          <w:p w14:paraId="5FFCB67F" w14:textId="2545485C" w:rsidR="009903D0" w:rsidRDefault="009903D0" w:rsidP="009903D0">
            <w:pPr>
              <w:jc w:val="right"/>
              <w:rPr>
                <w:rFonts w:ascii="Sylfaen" w:hAnsi="Sylfaen"/>
                <w:color w:val="000000"/>
                <w:lang w:val="hy-AM"/>
              </w:rPr>
            </w:pPr>
            <w:r>
              <w:rPr>
                <w:rFonts w:ascii="Sylfaen" w:hAnsi="Sylfaen"/>
                <w:color w:val="000000"/>
                <w:lang w:val="hy-AM"/>
              </w:rPr>
              <w:t>42000</w:t>
            </w:r>
          </w:p>
        </w:tc>
        <w:tc>
          <w:tcPr>
            <w:tcW w:w="7231" w:type="dxa"/>
          </w:tcPr>
          <w:p w14:paraId="7CF200F2" w14:textId="77777777" w:rsidR="009903D0" w:rsidRPr="005804D7" w:rsidRDefault="009903D0" w:rsidP="009903D0">
            <w:r w:rsidRPr="005804D7">
              <w:t>слива</w:t>
            </w:r>
          </w:p>
        </w:tc>
      </w:tr>
      <w:tr w:rsidR="009903D0" w:rsidRPr="00B36EB7" w14:paraId="5611A753" w14:textId="77777777" w:rsidTr="002B239C">
        <w:tc>
          <w:tcPr>
            <w:tcW w:w="1701" w:type="dxa"/>
            <w:vAlign w:val="bottom"/>
          </w:tcPr>
          <w:p w14:paraId="10EB7AD2" w14:textId="2A411BC6"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37</w:t>
            </w:r>
          </w:p>
        </w:tc>
        <w:tc>
          <w:tcPr>
            <w:tcW w:w="1418" w:type="dxa"/>
            <w:vAlign w:val="bottom"/>
          </w:tcPr>
          <w:p w14:paraId="34D37E11" w14:textId="05422C08" w:rsidR="009903D0" w:rsidRDefault="009903D0" w:rsidP="009903D0">
            <w:pPr>
              <w:jc w:val="right"/>
              <w:rPr>
                <w:rFonts w:ascii="Sylfaen" w:hAnsi="Sylfaen"/>
                <w:color w:val="000000"/>
                <w:lang w:val="hy-AM"/>
              </w:rPr>
            </w:pPr>
            <w:r>
              <w:rPr>
                <w:rFonts w:ascii="Sylfaen" w:hAnsi="Sylfaen"/>
                <w:color w:val="000000"/>
                <w:lang w:val="hy-AM"/>
              </w:rPr>
              <w:t>48000</w:t>
            </w:r>
          </w:p>
        </w:tc>
        <w:tc>
          <w:tcPr>
            <w:tcW w:w="7231" w:type="dxa"/>
          </w:tcPr>
          <w:p w14:paraId="3098195C" w14:textId="77777777" w:rsidR="009903D0" w:rsidRPr="005804D7" w:rsidRDefault="009903D0" w:rsidP="009903D0">
            <w:r w:rsidRPr="005804D7">
              <w:t>Нектарин</w:t>
            </w:r>
          </w:p>
        </w:tc>
      </w:tr>
      <w:tr w:rsidR="009903D0" w:rsidRPr="00B36EB7" w14:paraId="1DD370F4" w14:textId="77777777" w:rsidTr="002B239C">
        <w:tc>
          <w:tcPr>
            <w:tcW w:w="1701" w:type="dxa"/>
            <w:vAlign w:val="bottom"/>
          </w:tcPr>
          <w:p w14:paraId="7E4D113C" w14:textId="29BE99E4"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38</w:t>
            </w:r>
          </w:p>
        </w:tc>
        <w:tc>
          <w:tcPr>
            <w:tcW w:w="1418" w:type="dxa"/>
            <w:vAlign w:val="bottom"/>
          </w:tcPr>
          <w:p w14:paraId="6D9B3530" w14:textId="4D07AEEE" w:rsidR="009903D0" w:rsidRDefault="009903D0" w:rsidP="009903D0">
            <w:pPr>
              <w:jc w:val="right"/>
              <w:rPr>
                <w:rFonts w:ascii="Sylfaen" w:hAnsi="Sylfaen"/>
                <w:color w:val="000000"/>
                <w:lang w:val="hy-AM"/>
              </w:rPr>
            </w:pPr>
            <w:r>
              <w:rPr>
                <w:rFonts w:ascii="Sylfaen" w:hAnsi="Sylfaen"/>
                <w:color w:val="000000"/>
                <w:lang w:val="hy-AM"/>
              </w:rPr>
              <w:t>40000</w:t>
            </w:r>
          </w:p>
        </w:tc>
        <w:tc>
          <w:tcPr>
            <w:tcW w:w="7231" w:type="dxa"/>
          </w:tcPr>
          <w:p w14:paraId="76545F28" w14:textId="77777777" w:rsidR="009903D0" w:rsidRPr="005804D7" w:rsidRDefault="009903D0" w:rsidP="009903D0">
            <w:r w:rsidRPr="005804D7">
              <w:t>Огурец</w:t>
            </w:r>
          </w:p>
        </w:tc>
      </w:tr>
      <w:tr w:rsidR="009903D0" w:rsidRPr="00B36EB7" w14:paraId="7F43BABA" w14:textId="77777777" w:rsidTr="002B239C">
        <w:tc>
          <w:tcPr>
            <w:tcW w:w="1701" w:type="dxa"/>
            <w:vAlign w:val="bottom"/>
          </w:tcPr>
          <w:p w14:paraId="53A0F803" w14:textId="17408B65"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39</w:t>
            </w:r>
          </w:p>
        </w:tc>
        <w:tc>
          <w:tcPr>
            <w:tcW w:w="1418" w:type="dxa"/>
            <w:vAlign w:val="bottom"/>
          </w:tcPr>
          <w:p w14:paraId="61576DD8" w14:textId="299F98B2" w:rsidR="009903D0" w:rsidRDefault="009903D0" w:rsidP="009903D0">
            <w:pPr>
              <w:jc w:val="right"/>
              <w:rPr>
                <w:rFonts w:ascii="Sylfaen" w:hAnsi="Sylfaen"/>
                <w:color w:val="000000"/>
                <w:lang w:val="hy-AM"/>
              </w:rPr>
            </w:pPr>
            <w:r>
              <w:rPr>
                <w:rFonts w:ascii="Sylfaen" w:hAnsi="Sylfaen"/>
                <w:color w:val="000000"/>
                <w:lang w:val="hy-AM"/>
              </w:rPr>
              <w:t>68950</w:t>
            </w:r>
          </w:p>
        </w:tc>
        <w:tc>
          <w:tcPr>
            <w:tcW w:w="7231" w:type="dxa"/>
          </w:tcPr>
          <w:p w14:paraId="721DE0BE" w14:textId="77777777" w:rsidR="009903D0" w:rsidRDefault="009903D0" w:rsidP="009903D0">
            <w:r w:rsidRPr="005804D7">
              <w:t>Помидор</w:t>
            </w:r>
          </w:p>
        </w:tc>
      </w:tr>
    </w:tbl>
    <w:p w14:paraId="645F6C60" w14:textId="77777777" w:rsidR="009863B3" w:rsidRDefault="009863B3" w:rsidP="006173D4">
      <w:pPr>
        <w:pStyle w:val="23"/>
        <w:widowControl w:val="0"/>
        <w:spacing w:after="160" w:line="240" w:lineRule="auto"/>
        <w:ind w:firstLine="567"/>
        <w:rPr>
          <w:rFonts w:ascii="GHEA Grapalat" w:hAnsi="GHEA Grapalat"/>
          <w:sz w:val="24"/>
          <w:szCs w:val="24"/>
          <w:lang w:val="en-US"/>
        </w:rPr>
      </w:pPr>
    </w:p>
    <w:p w14:paraId="3BCD93FD" w14:textId="77777777" w:rsidR="009863B3" w:rsidRDefault="009863B3" w:rsidP="006173D4">
      <w:pPr>
        <w:pStyle w:val="23"/>
        <w:widowControl w:val="0"/>
        <w:spacing w:after="160" w:line="240" w:lineRule="auto"/>
        <w:ind w:firstLine="567"/>
        <w:rPr>
          <w:rFonts w:ascii="Arial" w:hAnsi="Arial"/>
          <w:sz w:val="24"/>
          <w:szCs w:val="24"/>
          <w:lang w:val="en-US"/>
        </w:rPr>
      </w:pPr>
    </w:p>
    <w:p w14:paraId="58B32714" w14:textId="77777777" w:rsidR="009863B3" w:rsidRDefault="009863B3" w:rsidP="006173D4">
      <w:pPr>
        <w:pStyle w:val="23"/>
        <w:widowControl w:val="0"/>
        <w:spacing w:after="160" w:line="240" w:lineRule="auto"/>
        <w:ind w:firstLine="567"/>
        <w:rPr>
          <w:rFonts w:ascii="Arial" w:hAnsi="Arial"/>
          <w:sz w:val="24"/>
          <w:szCs w:val="24"/>
          <w:lang w:val="en-US"/>
        </w:rPr>
      </w:pPr>
    </w:p>
    <w:p w14:paraId="6BEEFFC2" w14:textId="77777777" w:rsidR="009863B3" w:rsidRDefault="009863B3" w:rsidP="006173D4">
      <w:pPr>
        <w:pStyle w:val="23"/>
        <w:widowControl w:val="0"/>
        <w:spacing w:after="160" w:line="240" w:lineRule="auto"/>
        <w:ind w:firstLine="567"/>
        <w:rPr>
          <w:rFonts w:ascii="Arial" w:hAnsi="Arial"/>
          <w:sz w:val="24"/>
          <w:szCs w:val="24"/>
          <w:lang w:val="en-US"/>
        </w:rPr>
      </w:pPr>
    </w:p>
    <w:p w14:paraId="4AD698FB"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5B7B76B" w14:textId="77777777" w:rsidR="00096865" w:rsidRPr="009044F1" w:rsidRDefault="00096865" w:rsidP="00B46D58">
      <w:pPr>
        <w:widowControl w:val="0"/>
        <w:spacing w:after="160"/>
        <w:ind w:firstLine="567"/>
        <w:jc w:val="center"/>
        <w:rPr>
          <w:rFonts w:ascii="GHEA Grapalat" w:hAnsi="GHEA Grapalat" w:cs="Sylfaen"/>
          <w:i/>
        </w:rPr>
      </w:pPr>
    </w:p>
    <w:p w14:paraId="14043C5F"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18CBA58"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ED56D6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CD3D5ED"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55C2B69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29E34D4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018888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3AF79E"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93A27F0"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71AFD3A" w14:textId="77777777" w:rsidR="006622A4" w:rsidRPr="006622A4" w:rsidRDefault="006622A4" w:rsidP="00434FF3">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1716826" w14:textId="77777777" w:rsidR="006622A4" w:rsidRPr="006622A4" w:rsidRDefault="006622A4" w:rsidP="00434FF3">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16B537A0"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4123A2FB"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F305752"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4C9299FD"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F2A5767"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667D1C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7E6899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23953B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C4CDEC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C0C6A7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35C3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2B28C8B"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6C66CD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54949D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7A3AF7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D8FAF7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0C4B416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E189F86"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51ACBDB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AF797E8"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78B8B7B"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F72AC3F"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D46E06C"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31C9308"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A41873B"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EED9670"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4BB0FC6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FD02B0C"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0106292"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1FA2548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190AE0F"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lastRenderedPageBreak/>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14:paraId="16723D15" w14:textId="77777777" w:rsidR="00B051BE" w:rsidRPr="009044F1" w:rsidRDefault="00B051BE" w:rsidP="00B46D58">
      <w:pPr>
        <w:widowControl w:val="0"/>
        <w:spacing w:after="160"/>
        <w:jc w:val="center"/>
        <w:rPr>
          <w:rFonts w:ascii="GHEA Grapalat" w:hAnsi="GHEA Grapalat"/>
          <w:b/>
        </w:rPr>
      </w:pPr>
    </w:p>
    <w:p w14:paraId="379E1AFB"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77DEC8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4E876C6"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25216173"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0CA43240"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6C3C9F">
        <w:rPr>
          <w:rFonts w:ascii="GHEA Grapalat" w:hAnsi="GHEA Grapalat"/>
          <w:sz w:val="24"/>
          <w:szCs w:val="24"/>
        </w:rPr>
        <w:t xml:space="preserve">запрос котировок </w:t>
      </w:r>
      <w:r w:rsidRPr="009044F1">
        <w:rPr>
          <w:rFonts w:ascii="GHEA Grapalat" w:hAnsi="GHEA Grapalat"/>
          <w:sz w:val="24"/>
          <w:szCs w:val="24"/>
        </w:rPr>
        <w:t>.</w:t>
      </w:r>
    </w:p>
    <w:p w14:paraId="122880F1" w14:textId="77777777" w:rsidR="00A80ECD" w:rsidRPr="007D29D8" w:rsidRDefault="00A80ECD" w:rsidP="007D29D8">
      <w:pPr>
        <w:rPr>
          <w:rFonts w:ascii="Sylfaen" w:hAnsi="Sylfaen"/>
        </w:rPr>
      </w:pPr>
      <w:r w:rsidRPr="009044F1">
        <w:rPr>
          <w:rFonts w:ascii="GHEA Grapalat" w:hAnsi="GHEA Grapalat"/>
        </w:rPr>
        <w:t>4.2</w:t>
      </w:r>
      <w:r w:rsidRPr="00444026">
        <w:rPr>
          <w:rFonts w:ascii="GHEA Grapalat" w:hAnsi="GHEA Grapalat"/>
        </w:rPr>
        <w:t>.</w:t>
      </w:r>
      <w:r w:rsidRPr="00444026">
        <w:rPr>
          <w:rFonts w:ascii="GHEA Grapalat" w:hAnsi="GHEA Grapalat"/>
        </w:rPr>
        <w:tab/>
      </w:r>
      <w:r>
        <w:rPr>
          <w:rFonts w:ascii="GHEA Grapalat" w:hAnsi="GHEA Grapalat"/>
        </w:rPr>
        <w:t xml:space="preserve">Заявки на процедуру необходимо представить в комиссию по адресу </w:t>
      </w:r>
      <w:r w:rsidR="007D29D8" w:rsidRPr="007D29D8">
        <w:rPr>
          <w:rFonts w:ascii="Sylfaen" w:hAnsi="Sylfaen"/>
        </w:rPr>
        <w:t xml:space="preserve">г. Ереван, </w:t>
      </w:r>
      <w:proofErr w:type="spellStart"/>
      <w:r w:rsidR="007D29D8" w:rsidRPr="007D29D8">
        <w:rPr>
          <w:rFonts w:ascii="Sylfaen" w:hAnsi="Sylfaen"/>
        </w:rPr>
        <w:t>Норашен</w:t>
      </w:r>
      <w:proofErr w:type="spellEnd"/>
      <w:r w:rsidR="007D29D8" w:rsidRPr="007D29D8">
        <w:rPr>
          <w:rFonts w:ascii="Sylfaen" w:hAnsi="Sylfaen"/>
        </w:rPr>
        <w:t xml:space="preserve"> район, 36/121</w:t>
      </w:r>
      <w:r w:rsidR="006B137C">
        <w:rPr>
          <w:rFonts w:ascii="Sylfaen" w:hAnsi="Sylfaen"/>
        </w:rPr>
        <w:t xml:space="preserve"> </w:t>
      </w:r>
      <w:r>
        <w:rPr>
          <w:rFonts w:ascii="GHEA Grapalat" w:hAnsi="GHEA Grapalat"/>
        </w:rPr>
        <w:t>не позднее, чем "</w:t>
      </w:r>
      <w:r w:rsidR="006B137C">
        <w:rPr>
          <w:rFonts w:ascii="GHEA Grapalat" w:hAnsi="GHEA Grapalat"/>
          <w:vertAlign w:val="subscript"/>
        </w:rPr>
        <w:t>1</w:t>
      </w:r>
      <w:r w:rsidR="006B137C">
        <w:rPr>
          <w:rFonts w:ascii="Arial" w:hAnsi="Arial"/>
          <w:vertAlign w:val="subscript"/>
        </w:rPr>
        <w:t>2</w:t>
      </w:r>
      <w:r w:rsidR="007D29D8" w:rsidRPr="007D29D8">
        <w:rPr>
          <w:rFonts w:ascii="GHEA Grapalat" w:hAnsi="GHEA Grapalat"/>
          <w:vertAlign w:val="subscript"/>
        </w:rPr>
        <w:t>:00</w:t>
      </w:r>
      <w:r w:rsidR="007D29D8">
        <w:rPr>
          <w:rFonts w:ascii="GHEA Grapalat" w:hAnsi="GHEA Grapalat"/>
        </w:rPr>
        <w:t>" часов "</w:t>
      </w:r>
      <w:r w:rsidR="007D29D8" w:rsidRPr="007F5C11">
        <w:rPr>
          <w:rFonts w:ascii="GHEA Grapalat" w:hAnsi="GHEA Grapalat"/>
        </w:rPr>
        <w:t>7</w:t>
      </w:r>
      <w:r>
        <w:rPr>
          <w:rFonts w:ascii="GHEA Grapalat" w:hAnsi="GHEA Grapalat"/>
        </w:rPr>
        <w:t xml:space="preserve">"-го дня с даты опубликования в бюллетене объявления и приглашения на настоящую процедуру. </w:t>
      </w:r>
    </w:p>
    <w:p w14:paraId="36E7602A" w14:textId="77777777"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proofErr w:type="spellStart"/>
      <w:r w:rsidR="006B137C">
        <w:rPr>
          <w:rFonts w:ascii="Arial" w:hAnsi="Arial"/>
          <w:sz w:val="24"/>
          <w:szCs w:val="24"/>
          <w:vertAlign w:val="subscript"/>
        </w:rPr>
        <w:t>Эрминэ</w:t>
      </w:r>
      <w:proofErr w:type="spellEnd"/>
      <w:r w:rsidR="006B137C">
        <w:rPr>
          <w:rFonts w:ascii="Arial" w:hAnsi="Arial"/>
          <w:sz w:val="24"/>
          <w:szCs w:val="24"/>
          <w:vertAlign w:val="subscript"/>
        </w:rPr>
        <w:t xml:space="preserve"> Андреасян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560F117"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30DE448"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6FB91B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0C1136F4"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 xml:space="preserve">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0B75E797"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45424121"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19C96E73"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5F9EF4FD"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6"/>
        <w:t>7</w:t>
      </w:r>
      <w:r w:rsidR="005F25EF" w:rsidRPr="008E138A">
        <w:rPr>
          <w:rFonts w:ascii="GHEA Grapalat" w:hAnsi="GHEA Grapalat" w:cs="Sylfaen"/>
          <w:sz w:val="24"/>
          <w:szCs w:val="24"/>
        </w:rPr>
        <w:t>:</w:t>
      </w:r>
      <w:r w:rsidR="00932115" w:rsidRPr="008E138A">
        <w:t xml:space="preserve"> </w:t>
      </w:r>
    </w:p>
    <w:p w14:paraId="70296520"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F1966F2"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7"/>
        <w:t>8</w:t>
      </w:r>
    </w:p>
    <w:p w14:paraId="0C8F4887"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FDE2B32"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92C1A4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F99645" w14:textId="77777777"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106CBE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CC93A0D" w14:textId="77777777" w:rsidR="0049655D" w:rsidRDefault="0049655D">
      <w:pPr>
        <w:rPr>
          <w:rFonts w:ascii="GHEA Grapalat" w:hAnsi="GHEA Grapalat"/>
          <w:b/>
        </w:rPr>
      </w:pPr>
    </w:p>
    <w:p w14:paraId="2EC4FC7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615F86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E6A650"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2871551"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3499E7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A5207F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8094202"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6364368"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w:t>
      </w:r>
      <w:r w:rsidRPr="00B9778A">
        <w:rPr>
          <w:rFonts w:ascii="GHEA Grapalat" w:hAnsi="GHEA Grapalat"/>
          <w:sz w:val="24"/>
          <w:szCs w:val="24"/>
        </w:rPr>
        <w:lastRenderedPageBreak/>
        <w:t>десятых-до целого числа ниже, а пять десятых и более-до целого числа выше</w:t>
      </w:r>
      <w:r w:rsidR="00A14685">
        <w:rPr>
          <w:rFonts w:ascii="GHEA Grapalat" w:hAnsi="GHEA Grapalat"/>
          <w:sz w:val="24"/>
          <w:szCs w:val="24"/>
        </w:rPr>
        <w:t xml:space="preserve">, </w:t>
      </w:r>
    </w:p>
    <w:p w14:paraId="2AC4D036"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5B7482E1"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1FCDD4B9"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6666EA9"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12B01EB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9980E3B"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966B18C"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3B5FF9B" w14:textId="77777777" w:rsidR="00FA0E41" w:rsidRPr="009044F1" w:rsidRDefault="00FA0E41" w:rsidP="00B46D58">
      <w:pPr>
        <w:widowControl w:val="0"/>
        <w:spacing w:after="160"/>
        <w:ind w:firstLine="567"/>
        <w:jc w:val="center"/>
        <w:rPr>
          <w:rFonts w:ascii="GHEA Grapalat" w:hAnsi="GHEA Grapalat"/>
          <w:b/>
        </w:rPr>
      </w:pPr>
    </w:p>
    <w:p w14:paraId="581BBC8B"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B1CF52A"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60F62FD6"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F960DF1"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w:t>
      </w:r>
      <w:r w:rsidRPr="009044F1">
        <w:rPr>
          <w:rFonts w:ascii="GHEA Grapalat" w:hAnsi="GHEA Grapalat"/>
        </w:rPr>
        <w:lastRenderedPageBreak/>
        <w:t>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1AA1B14B" w14:textId="77777777"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14:paraId="481B3C73"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57EAD614"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proofErr w:type="spellStart"/>
      <w:r w:rsidR="00B72055" w:rsidRPr="00A502FC">
        <w:rPr>
          <w:rFonts w:ascii="GHEA Grapalat" w:hAnsi="GHEA Grapalat"/>
        </w:rPr>
        <w:t>сли</w:t>
      </w:r>
      <w:proofErr w:type="spellEnd"/>
      <w:r w:rsidR="00B72055" w:rsidRPr="00A502FC">
        <w:rPr>
          <w:rFonts w:ascii="GHEA Grapalat" w:hAnsi="GHEA Grapalat"/>
        </w:rPr>
        <w:t xml:space="preserve">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67238FFC"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8"/>
        <w:t>9</w:t>
      </w:r>
    </w:p>
    <w:p w14:paraId="5A57A4C4"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6F58D47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DDB83D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 xml:space="preserve">нарушил обязательство, взятое на себя в рамках процесса закупки, что </w:t>
      </w:r>
      <w:r w:rsidRPr="009044F1">
        <w:rPr>
          <w:rFonts w:ascii="GHEA Grapalat" w:hAnsi="GHEA Grapalat"/>
        </w:rPr>
        <w:lastRenderedPageBreak/>
        <w:t>привело к прекращению дальнейшего участия данного участника в процессе;</w:t>
      </w:r>
    </w:p>
    <w:p w14:paraId="295E9CC3"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 подачи заявки.</w:t>
      </w:r>
      <w:r w:rsidR="00CD5802" w:rsidRPr="00CD5802">
        <w:rPr>
          <w:rFonts w:ascii="GHEA Grapalat" w:hAnsi="GHEA Grapalat"/>
          <w:vertAlign w:val="superscript"/>
        </w:rPr>
        <w:t>9.2</w:t>
      </w:r>
      <w:r w:rsidR="006F5184" w:rsidRPr="009044F1">
        <w:rPr>
          <w:rFonts w:ascii="GHEA Grapalat" w:hAnsi="GHEA Grapalat"/>
        </w:rPr>
        <w:t xml:space="preserve"> </w:t>
      </w:r>
    </w:p>
    <w:p w14:paraId="2DB0B8C3" w14:textId="77777777"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00FA0EEA">
        <w:rPr>
          <w:rFonts w:ascii="GHEA Grapalat" w:hAnsi="GHEA Grapalat"/>
        </w:rPr>
        <w:t>вылаты</w:t>
      </w:r>
      <w:proofErr w:type="spellEnd"/>
      <w:r w:rsidR="00FA0EEA">
        <w:rPr>
          <w:rFonts w:ascii="GHEA Grapalat" w:hAnsi="GHEA Grapalat"/>
        </w:rPr>
        <w:t xml:space="preserve">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FACD519"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54780C21"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1C762522" w14:textId="77777777" w:rsidR="002626F7" w:rsidRDefault="002626F7" w:rsidP="00B46D58">
      <w:pPr>
        <w:rPr>
          <w:rFonts w:ascii="GHEA Grapalat" w:hAnsi="GHEA Grapalat" w:cs="Sylfaen"/>
        </w:rPr>
      </w:pPr>
    </w:p>
    <w:p w14:paraId="7B7B4657"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3467243" w14:textId="77777777"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7F5C11">
        <w:rPr>
          <w:rFonts w:ascii="GHEA Grapalat" w:hAnsi="GHEA Grapalat"/>
          <w:sz w:val="24"/>
          <w:szCs w:val="24"/>
        </w:rPr>
        <w:t>Вскрытие заявок произойдет на "</w:t>
      </w:r>
      <w:r w:rsidR="007F5C11" w:rsidRPr="007F5C11">
        <w:rPr>
          <w:rFonts w:ascii="GHEA Grapalat" w:hAnsi="GHEA Grapalat"/>
          <w:sz w:val="24"/>
          <w:szCs w:val="24"/>
        </w:rPr>
        <w:t>7</w:t>
      </w:r>
      <w:r w:rsidRPr="009044F1">
        <w:rPr>
          <w:rFonts w:ascii="GHEA Grapalat" w:hAnsi="GHEA Grapalat"/>
          <w:sz w:val="24"/>
          <w:szCs w:val="24"/>
        </w:rPr>
        <w:t>"-ый день в "</w:t>
      </w:r>
      <w:r w:rsidR="006B137C">
        <w:rPr>
          <w:rFonts w:ascii="GHEA Grapalat" w:hAnsi="GHEA Grapalat"/>
          <w:sz w:val="24"/>
          <w:szCs w:val="24"/>
        </w:rPr>
        <w:t>1</w:t>
      </w:r>
      <w:r w:rsidR="006B137C">
        <w:rPr>
          <w:rFonts w:ascii="Arial" w:hAnsi="Arial"/>
          <w:sz w:val="24"/>
          <w:szCs w:val="24"/>
        </w:rPr>
        <w:t>2</w:t>
      </w:r>
      <w:r w:rsidR="007F5C11" w:rsidRPr="007F5C11">
        <w:rPr>
          <w:rFonts w:ascii="GHEA Grapalat" w:hAnsi="GHEA Grapalat"/>
          <w:sz w:val="24"/>
          <w:szCs w:val="24"/>
        </w:rPr>
        <w:t>:0</w:t>
      </w:r>
      <w:r w:rsidR="007F5C11" w:rsidRPr="005D026A">
        <w:rPr>
          <w:rFonts w:ascii="GHEA Grapalat" w:hAnsi="GHEA Grapalat"/>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009A5B85"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3CB5B55D"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21FB8588"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93E820E"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E103025"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4E13EC35"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D59955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0C29CD2" w14:textId="77777777"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506EDF1"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5E32598"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06261968"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14:paraId="7EA94E72"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403356F0"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0C9B01D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31A267F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E7BB79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B3FDB0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BC35378" w14:textId="77777777"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1F6602F4"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78C14BF"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404AF84" w14:textId="77777777" w:rsidR="009B6D58" w:rsidRPr="009044F1" w:rsidDel="00AE108B" w:rsidRDefault="009B6D58" w:rsidP="00B46D58">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14:paraId="02CE236A"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9313F6C"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15AE8A1"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079B4388"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A7A601E"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C64313"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18082A7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C52B72F"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C4A3B46"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D0C4EC"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w:t>
      </w:r>
      <w:r w:rsidR="0052468C" w:rsidRPr="00681C1F">
        <w:rPr>
          <w:rFonts w:ascii="GHEA Grapalat" w:hAnsi="GHEA Grapalat"/>
          <w:color w:val="000000" w:themeColor="text1"/>
        </w:rPr>
        <w:lastRenderedPageBreak/>
        <w:t xml:space="preserve">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21F5911"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77A8B804" w14:textId="77777777" w:rsidR="00B24E4B" w:rsidRPr="00B24E4B" w:rsidRDefault="00B24E4B" w:rsidP="00434FF3">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EA85F4D" w14:textId="77777777" w:rsidR="00B24E4B" w:rsidRDefault="00B24E4B" w:rsidP="00434FF3">
      <w:pPr>
        <w:pStyle w:val="aff3"/>
        <w:widowControl w:val="0"/>
        <w:numPr>
          <w:ilvl w:val="0"/>
          <w:numId w:val="8"/>
        </w:numPr>
        <w:ind w:left="0" w:firstLine="284"/>
        <w:contextualSpacing/>
        <w:jc w:val="both"/>
        <w:rPr>
          <w:ins w:id="8"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C5CCB8A"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EF93A4F" w14:textId="77777777" w:rsidR="00C20AD3" w:rsidRPr="00637CD2" w:rsidRDefault="00C20AD3" w:rsidP="00637CD2">
      <w:pPr>
        <w:widowControl w:val="0"/>
        <w:ind w:left="284"/>
        <w:contextualSpacing/>
        <w:jc w:val="both"/>
        <w:rPr>
          <w:rFonts w:ascii="GHEA Grapalat" w:hAnsi="GHEA Grapalat"/>
        </w:rPr>
      </w:pPr>
    </w:p>
    <w:p w14:paraId="4A3EC5FC"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53E33D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E583433"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8D741A0"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4FD5A56"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67F6C75"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14:paraId="1170AED5"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2AEFCB44"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C55B7C9"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F7869D2"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198061ED"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D398342"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26D63BA"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997AE03" w14:textId="77777777" w:rsidR="0084513E" w:rsidRPr="00B6749E" w:rsidRDefault="0084513E" w:rsidP="00434FF3">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5AFB81F4" w14:textId="77777777" w:rsidR="0084513E" w:rsidRDefault="0084513E" w:rsidP="00434FF3">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DB557D0"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30F6AF2A"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2AAA79E" w14:textId="77777777" w:rsidR="00B47535" w:rsidRDefault="00B47535">
      <w:pPr>
        <w:rPr>
          <w:rFonts w:ascii="GHEA Grapalat" w:hAnsi="GHEA Grapalat"/>
          <w:b/>
        </w:rPr>
      </w:pPr>
      <w:r>
        <w:rPr>
          <w:rFonts w:ascii="GHEA Grapalat" w:hAnsi="GHEA Grapalat"/>
          <w:b/>
        </w:rPr>
        <w:br w:type="page"/>
      </w:r>
    </w:p>
    <w:p w14:paraId="67ED053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0AED8D90"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65C867B"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6A00D3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5283D2B"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63BF5EF4"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FAAA9A8"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113B64E8"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2E9AC7B6"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2EC6A23"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2B06C19"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52FDB72"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8025F29"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2E096AF5"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3A590249"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3B976BA"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7D0C66A1"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5FCA1D02"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67C7AC91"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72342485"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5569E718"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5AD36965"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7B7F342F" w14:textId="77777777"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1"/>
        <w:t>12</w:t>
      </w:r>
      <w:r w:rsidR="00A6609C" w:rsidRPr="0027573B">
        <w:rPr>
          <w:rFonts w:ascii="GHEA Grapalat" w:hAnsi="GHEA Grapalat"/>
        </w:rPr>
        <w:t xml:space="preserve"> </w:t>
      </w:r>
      <w:r w:rsidR="00853CBA" w:rsidRPr="0027573B">
        <w:rPr>
          <w:rFonts w:ascii="GHEA Grapalat" w:hAnsi="GHEA Grapalat"/>
        </w:rPr>
        <w:t>.</w:t>
      </w:r>
    </w:p>
    <w:p w14:paraId="5A01EFE0"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175C4782"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A30059E"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2"/>
        <w:t>13</w:t>
      </w:r>
      <w:r w:rsidR="00375E5E">
        <w:rPr>
          <w:rFonts w:ascii="GHEA Grapalat" w:hAnsi="GHEA Grapalat"/>
        </w:rPr>
        <w:t>.</w:t>
      </w:r>
    </w:p>
    <w:p w14:paraId="2F544B80"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4FE143D1"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0FF38C5C"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D5C5A53"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B01DEC5"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1CC0363"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0AAA9BF3"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E2D687C"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F0E3827"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1F8CF5EE" w14:textId="77777777" w:rsidR="00362FEF" w:rsidRDefault="00362FEF">
      <w:pPr>
        <w:rPr>
          <w:rFonts w:ascii="GHEA Grapalat" w:hAnsi="GHEA Grapalat" w:cs="Sylfaen"/>
        </w:rPr>
      </w:pPr>
      <w:r>
        <w:rPr>
          <w:rFonts w:ascii="GHEA Grapalat" w:hAnsi="GHEA Grapalat" w:cs="Sylfaen"/>
        </w:rPr>
        <w:br w:type="page"/>
      </w:r>
    </w:p>
    <w:p w14:paraId="7DC3630E"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4BBC07BF"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7820760" w14:textId="77777777" w:rsidR="003D5CAF" w:rsidRPr="009044F1" w:rsidRDefault="003D5CAF" w:rsidP="005066AC">
      <w:pPr>
        <w:rPr>
          <w:rFonts w:ascii="GHEA Grapalat" w:hAnsi="GHEA Grapalat" w:cs="Arial"/>
          <w:b/>
        </w:rPr>
      </w:pPr>
    </w:p>
    <w:p w14:paraId="2261B150"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8DC0FD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D57C94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3"/>
        <w:t>14</w:t>
      </w:r>
      <w:r w:rsidRPr="009044F1">
        <w:rPr>
          <w:rFonts w:ascii="GHEA Grapalat" w:hAnsi="GHEA Grapalat"/>
        </w:rPr>
        <w:t>.</w:t>
      </w:r>
    </w:p>
    <w:p w14:paraId="3BD06D8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60770C5"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267E1866"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E7ACAEF" w14:textId="77777777" w:rsidR="00C54730" w:rsidRPr="00182C2E" w:rsidRDefault="00C54730" w:rsidP="00C54730">
      <w:pPr>
        <w:jc w:val="center"/>
        <w:rPr>
          <w:rFonts w:ascii="GHEA Grapalat" w:hAnsi="GHEA Grapalat"/>
          <w:b/>
        </w:rPr>
      </w:pPr>
    </w:p>
    <w:p w14:paraId="57C81069"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12A60F7" w14:textId="77777777" w:rsidR="00C54730" w:rsidRPr="00182C2E" w:rsidRDefault="00C54730" w:rsidP="00C54730">
      <w:pPr>
        <w:jc w:val="center"/>
        <w:rPr>
          <w:rFonts w:ascii="GHEA Grapalat" w:hAnsi="GHEA Grapalat"/>
          <w:b/>
        </w:rPr>
      </w:pPr>
    </w:p>
    <w:p w14:paraId="41D6AEE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3FFF50F"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D691BEF"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46197B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F05EC92"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1517396"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CCBED1A"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653CD59"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7F99892"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3D5F1B4D"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4A73DC1"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EF8D45B"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AF7663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0197745"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C014E62"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928E7E9"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155951C"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B46273D"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D5C47B9"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83841A6"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13B550C"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C3A7BBC"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AA9B4FC"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B9111A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75EC892"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A417CE1"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7D609688" w14:textId="77777777" w:rsidR="00AE679C" w:rsidRPr="009044F1" w:rsidRDefault="00AE679C" w:rsidP="00B46D58">
      <w:pPr>
        <w:widowControl w:val="0"/>
        <w:spacing w:after="160"/>
        <w:jc w:val="center"/>
        <w:rPr>
          <w:rFonts w:ascii="GHEA Grapalat" w:hAnsi="GHEA Grapalat" w:cs="Sylfaen"/>
          <w:b/>
        </w:rPr>
      </w:pPr>
    </w:p>
    <w:p w14:paraId="7D7BD497" w14:textId="77777777" w:rsidR="004373E3" w:rsidRDefault="004373E3" w:rsidP="00B46D58">
      <w:pPr>
        <w:rPr>
          <w:rFonts w:ascii="GHEA Grapalat" w:hAnsi="GHEA Grapalat"/>
          <w:b/>
        </w:rPr>
      </w:pPr>
      <w:r>
        <w:rPr>
          <w:rFonts w:ascii="GHEA Grapalat" w:hAnsi="GHEA Grapalat"/>
          <w:b/>
        </w:rPr>
        <w:br w:type="page"/>
      </w:r>
    </w:p>
    <w:p w14:paraId="1297A85C"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F227C81" w14:textId="77777777" w:rsidR="008842CE" w:rsidRPr="00374F4A" w:rsidRDefault="008842CE" w:rsidP="00B46D58">
      <w:pPr>
        <w:widowControl w:val="0"/>
        <w:spacing w:after="160"/>
        <w:jc w:val="center"/>
        <w:rPr>
          <w:rFonts w:ascii="GHEA Grapalat" w:hAnsi="GHEA Grapalat"/>
          <w:b/>
        </w:rPr>
      </w:pPr>
    </w:p>
    <w:p w14:paraId="490F4BB6"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C3C9F">
        <w:rPr>
          <w:rFonts w:ascii="GHEA Grapalat" w:hAnsi="GHEA Grapalat"/>
          <w:b/>
        </w:rPr>
        <w:t xml:space="preserve">ЗАПРОС КОТИРОВОК </w:t>
      </w:r>
    </w:p>
    <w:p w14:paraId="6AD85FB4" w14:textId="77777777" w:rsidR="00096865" w:rsidRPr="009044F1" w:rsidRDefault="00096865" w:rsidP="00B46D58">
      <w:pPr>
        <w:widowControl w:val="0"/>
        <w:spacing w:after="160"/>
        <w:jc w:val="center"/>
        <w:rPr>
          <w:rFonts w:ascii="GHEA Grapalat" w:hAnsi="GHEA Grapalat"/>
        </w:rPr>
      </w:pPr>
    </w:p>
    <w:p w14:paraId="09DC6D6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85D1F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780A06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C96D167"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0EC66E3" w14:textId="77777777" w:rsidR="008F15B9" w:rsidRDefault="008F15B9" w:rsidP="00B46D58">
      <w:pPr>
        <w:widowControl w:val="0"/>
        <w:spacing w:after="160"/>
        <w:jc w:val="center"/>
        <w:rPr>
          <w:rFonts w:ascii="GHEA Grapalat" w:hAnsi="GHEA Grapalat"/>
          <w:b/>
        </w:rPr>
      </w:pPr>
    </w:p>
    <w:p w14:paraId="4833DFB7" w14:textId="77777777" w:rsidR="008F15B9" w:rsidRDefault="008F15B9" w:rsidP="00B46D58">
      <w:pPr>
        <w:widowControl w:val="0"/>
        <w:spacing w:after="160"/>
        <w:jc w:val="center"/>
        <w:rPr>
          <w:rFonts w:ascii="GHEA Grapalat" w:hAnsi="GHEA Grapalat"/>
          <w:b/>
        </w:rPr>
      </w:pPr>
    </w:p>
    <w:p w14:paraId="091A53B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20B2E7C"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12032710"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DFE4663"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3EDF18EF"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FCC61E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4"/>
        <w:t>15</w:t>
      </w:r>
    </w:p>
    <w:p w14:paraId="2ED526B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5"/>
        <w:t>16</w:t>
      </w:r>
    </w:p>
    <w:p w14:paraId="423B6372"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B62D6E4"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9DAD7CD"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7B958765"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278292D"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6D0640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43999790"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6584C4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3473E96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DCE26E7"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48B749E1"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A9A0E09" w14:textId="77777777" w:rsidR="00ED59E0" w:rsidRDefault="00ED59E0" w:rsidP="00B46D58">
      <w:pPr>
        <w:widowControl w:val="0"/>
        <w:tabs>
          <w:tab w:val="left" w:pos="1134"/>
        </w:tabs>
        <w:spacing w:after="160"/>
        <w:ind w:firstLine="567"/>
        <w:jc w:val="both"/>
        <w:rPr>
          <w:rFonts w:ascii="GHEA Grapalat" w:hAnsi="GHEA Grapalat"/>
        </w:rPr>
      </w:pPr>
    </w:p>
    <w:p w14:paraId="43194C2E" w14:textId="77777777" w:rsidR="00ED59E0" w:rsidRDefault="00ED59E0" w:rsidP="00B46D58">
      <w:pPr>
        <w:widowControl w:val="0"/>
        <w:tabs>
          <w:tab w:val="left" w:pos="1134"/>
        </w:tabs>
        <w:spacing w:after="160"/>
        <w:ind w:firstLine="567"/>
        <w:jc w:val="both"/>
        <w:rPr>
          <w:rFonts w:ascii="GHEA Grapalat" w:hAnsi="GHEA Grapalat"/>
        </w:rPr>
      </w:pPr>
    </w:p>
    <w:p w14:paraId="3C8C638B" w14:textId="77777777" w:rsidR="00ED59E0" w:rsidRPr="00E267E5" w:rsidRDefault="00ED59E0" w:rsidP="00B46D58">
      <w:pPr>
        <w:widowControl w:val="0"/>
        <w:tabs>
          <w:tab w:val="left" w:pos="1134"/>
        </w:tabs>
        <w:spacing w:after="160"/>
        <w:ind w:firstLine="567"/>
        <w:jc w:val="both"/>
        <w:rPr>
          <w:rFonts w:ascii="GHEA Grapalat" w:hAnsi="GHEA Grapalat"/>
        </w:rPr>
      </w:pPr>
    </w:p>
    <w:p w14:paraId="70D3955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016617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5A5C0C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E0CAF6" w14:textId="77777777" w:rsidR="00654E19" w:rsidRDefault="00654E19" w:rsidP="00B46D58">
      <w:pPr>
        <w:pStyle w:val="norm"/>
        <w:widowControl w:val="0"/>
        <w:spacing w:after="160" w:line="240" w:lineRule="auto"/>
        <w:ind w:firstLine="284"/>
        <w:jc w:val="right"/>
        <w:rPr>
          <w:rFonts w:ascii="GHEA Grapalat" w:hAnsi="GHEA Grapalat"/>
          <w:b/>
          <w:sz w:val="24"/>
          <w:szCs w:val="24"/>
        </w:rPr>
      </w:pPr>
    </w:p>
    <w:p w14:paraId="34D729FE" w14:textId="77777777" w:rsidR="006B137C" w:rsidRDefault="006B137C" w:rsidP="00B46D58">
      <w:pPr>
        <w:pStyle w:val="norm"/>
        <w:widowControl w:val="0"/>
        <w:spacing w:after="160" w:line="240" w:lineRule="auto"/>
        <w:ind w:firstLine="284"/>
        <w:jc w:val="right"/>
        <w:rPr>
          <w:rFonts w:ascii="GHEA Grapalat" w:hAnsi="GHEA Grapalat"/>
          <w:b/>
          <w:sz w:val="24"/>
          <w:szCs w:val="24"/>
        </w:rPr>
      </w:pPr>
    </w:p>
    <w:p w14:paraId="3D72BB08" w14:textId="77777777" w:rsidR="006B137C" w:rsidRDefault="006B137C" w:rsidP="00B46D58">
      <w:pPr>
        <w:pStyle w:val="norm"/>
        <w:widowControl w:val="0"/>
        <w:spacing w:after="160" w:line="240" w:lineRule="auto"/>
        <w:ind w:firstLine="284"/>
        <w:jc w:val="right"/>
        <w:rPr>
          <w:rFonts w:ascii="GHEA Grapalat" w:hAnsi="GHEA Grapalat"/>
          <w:b/>
          <w:sz w:val="24"/>
          <w:szCs w:val="24"/>
        </w:rPr>
      </w:pPr>
    </w:p>
    <w:p w14:paraId="757DFFDD" w14:textId="77777777" w:rsidR="006B137C" w:rsidRDefault="006B137C" w:rsidP="00B46D58">
      <w:pPr>
        <w:pStyle w:val="norm"/>
        <w:widowControl w:val="0"/>
        <w:spacing w:after="160" w:line="240" w:lineRule="auto"/>
        <w:ind w:firstLine="284"/>
        <w:jc w:val="right"/>
        <w:rPr>
          <w:rFonts w:ascii="GHEA Grapalat" w:hAnsi="GHEA Grapalat"/>
          <w:b/>
          <w:sz w:val="24"/>
          <w:szCs w:val="24"/>
        </w:rPr>
      </w:pPr>
    </w:p>
    <w:p w14:paraId="7DCDB8F1" w14:textId="77777777" w:rsidR="006B137C" w:rsidRDefault="006B137C" w:rsidP="00B46D58">
      <w:pPr>
        <w:pStyle w:val="norm"/>
        <w:widowControl w:val="0"/>
        <w:spacing w:after="160" w:line="240" w:lineRule="auto"/>
        <w:ind w:firstLine="284"/>
        <w:jc w:val="right"/>
        <w:rPr>
          <w:rFonts w:ascii="GHEA Grapalat" w:hAnsi="GHEA Grapalat"/>
          <w:b/>
          <w:sz w:val="24"/>
          <w:szCs w:val="24"/>
        </w:rPr>
      </w:pPr>
    </w:p>
    <w:p w14:paraId="583CF8E6" w14:textId="77777777" w:rsidR="006B137C" w:rsidRDefault="006B137C" w:rsidP="00B46D58">
      <w:pPr>
        <w:pStyle w:val="norm"/>
        <w:widowControl w:val="0"/>
        <w:spacing w:after="160" w:line="240" w:lineRule="auto"/>
        <w:ind w:firstLine="284"/>
        <w:jc w:val="right"/>
        <w:rPr>
          <w:rFonts w:ascii="GHEA Grapalat" w:hAnsi="GHEA Grapalat"/>
          <w:b/>
          <w:sz w:val="24"/>
          <w:szCs w:val="24"/>
        </w:rPr>
      </w:pPr>
    </w:p>
    <w:p w14:paraId="3625796E" w14:textId="77777777" w:rsidR="006B137C" w:rsidRPr="00F677F1" w:rsidRDefault="006B137C" w:rsidP="00B46D58">
      <w:pPr>
        <w:pStyle w:val="norm"/>
        <w:widowControl w:val="0"/>
        <w:spacing w:after="160" w:line="240" w:lineRule="auto"/>
        <w:ind w:firstLine="284"/>
        <w:jc w:val="right"/>
        <w:rPr>
          <w:rFonts w:ascii="GHEA Grapalat" w:hAnsi="GHEA Grapalat"/>
          <w:b/>
          <w:sz w:val="24"/>
          <w:szCs w:val="24"/>
        </w:rPr>
      </w:pPr>
    </w:p>
    <w:p w14:paraId="56B03DB0"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423B62C7" w14:textId="083DA854" w:rsidR="005D026A" w:rsidRDefault="00B2572B" w:rsidP="005D026A">
      <w:pPr>
        <w:jc w:val="right"/>
        <w:rPr>
          <w:rFonts w:ascii="GHEA Grapalat" w:hAnsi="GHEA Grapalat"/>
          <w:i/>
          <w:lang w:val="af-ZA"/>
        </w:rPr>
      </w:pPr>
      <w:r w:rsidRPr="00BF4E90">
        <w:rPr>
          <w:rFonts w:ascii="GHEA Grapalat" w:hAnsi="GHEA Grapalat"/>
          <w:b/>
        </w:rPr>
        <w:t xml:space="preserve">к Приглашению на </w:t>
      </w:r>
      <w:r w:rsidR="006C3C9F">
        <w:rPr>
          <w:rFonts w:ascii="GHEA Grapalat" w:hAnsi="GHEA Grapalat"/>
          <w:b/>
        </w:rPr>
        <w:t xml:space="preserve">запрос котировок </w:t>
      </w:r>
      <w:r w:rsidR="00123294" w:rsidRPr="00BF4E90">
        <w:rPr>
          <w:rFonts w:ascii="GHEA Grapalat" w:hAnsi="GHEA Grapalat" w:cs="Arial"/>
          <w:b/>
        </w:rPr>
        <w:br/>
      </w:r>
      <w:r w:rsidRPr="00374F4A">
        <w:rPr>
          <w:rFonts w:ascii="GHEA Grapalat" w:hAnsi="GHEA Grapalat"/>
          <w:b/>
        </w:rPr>
        <w:t xml:space="preserve">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7B493DF6" w14:textId="77777777" w:rsidR="00B2572B" w:rsidRPr="005D026A" w:rsidRDefault="00B2572B" w:rsidP="005D026A">
      <w:pPr>
        <w:pStyle w:val="31"/>
        <w:widowControl w:val="0"/>
        <w:spacing w:after="160" w:line="240" w:lineRule="auto"/>
        <w:jc w:val="right"/>
        <w:rPr>
          <w:rFonts w:ascii="GHEA Grapalat" w:hAnsi="GHEA Grapalat" w:cs="Arial"/>
          <w:b/>
          <w:sz w:val="24"/>
          <w:szCs w:val="24"/>
          <w:lang w:val="af-ZA"/>
        </w:rPr>
      </w:pPr>
    </w:p>
    <w:p w14:paraId="43DB061F" w14:textId="77777777" w:rsidR="00B2572B" w:rsidRPr="00374F4A" w:rsidRDefault="00B2572B" w:rsidP="00B46D58">
      <w:pPr>
        <w:widowControl w:val="0"/>
        <w:spacing w:after="120"/>
        <w:jc w:val="center"/>
        <w:rPr>
          <w:rFonts w:ascii="GHEA Grapalat" w:hAnsi="GHEA Grapalat" w:cs="Sylfaen"/>
          <w:b/>
        </w:rPr>
      </w:pPr>
    </w:p>
    <w:p w14:paraId="4486A190"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BF0E408"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D026A" w:rsidRPr="00D91071">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6368F520" w14:textId="77777777" w:rsidR="00B2572B" w:rsidRPr="00374F4A" w:rsidRDefault="00B2572B" w:rsidP="00B46D58">
      <w:pPr>
        <w:widowControl w:val="0"/>
        <w:spacing w:after="120"/>
        <w:jc w:val="center"/>
        <w:rPr>
          <w:rFonts w:ascii="GHEA Grapalat" w:hAnsi="GHEA Grapalat"/>
        </w:rPr>
      </w:pPr>
    </w:p>
    <w:p w14:paraId="4C90ADF5"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56E67F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797785F"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8F1C833"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E9A37C1" w14:textId="0A8C64BB" w:rsidR="005D026A" w:rsidRDefault="00374F4A" w:rsidP="005D026A">
      <w:pPr>
        <w:rPr>
          <w:rFonts w:ascii="GHEA Grapalat" w:hAnsi="GHEA Grapalat"/>
          <w:i/>
          <w:lang w:val="af-ZA"/>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1D5997D2" w14:textId="77777777" w:rsidR="00374F4A" w:rsidRPr="00C4157A" w:rsidRDefault="00374F4A" w:rsidP="005D026A">
      <w:pPr>
        <w:jc w:val="both"/>
        <w:rPr>
          <w:rFonts w:ascii="GHEA Grapalat" w:hAnsi="GHEA Grapalat"/>
          <w:sz w:val="20"/>
        </w:rPr>
      </w:pPr>
      <w:r w:rsidRPr="000C1746">
        <w:rPr>
          <w:rFonts w:ascii="GHEA Grapalat" w:hAnsi="GHEA Grapalat"/>
          <w:sz w:val="16"/>
        </w:rPr>
        <w:t>наименование заказчика</w:t>
      </w:r>
    </w:p>
    <w:p w14:paraId="11220951" w14:textId="77777777" w:rsidR="00374F4A" w:rsidRPr="00DA5EA0" w:rsidRDefault="007D29D8" w:rsidP="00B46D58">
      <w:pPr>
        <w:spacing w:after="160"/>
        <w:jc w:val="both"/>
        <w:rPr>
          <w:rFonts w:ascii="GHEA Grapalat" w:hAnsi="GHEA Grapalat"/>
        </w:rPr>
      </w:pPr>
      <w:r>
        <w:rPr>
          <w:rFonts w:ascii="GHEA Grapalat" w:hAnsi="GHEA Grapalat"/>
        </w:rPr>
        <w:t xml:space="preserve">запроса котировок </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61CC1A7A"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E20A10B"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4CF2452"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9B14B6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1A6CB18" w14:textId="77777777" w:rsidR="000612B9" w:rsidRDefault="000612B9" w:rsidP="00B46D58">
      <w:pPr>
        <w:jc w:val="both"/>
        <w:rPr>
          <w:rFonts w:ascii="GHEA Grapalat" w:hAnsi="GHEA Grapalat"/>
        </w:rPr>
      </w:pPr>
    </w:p>
    <w:p w14:paraId="66CA2A4A"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4C5392A"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D2EE9C2" w14:textId="77777777" w:rsidR="000612B9" w:rsidRDefault="000612B9" w:rsidP="00B46D58">
      <w:pPr>
        <w:jc w:val="both"/>
        <w:rPr>
          <w:rFonts w:ascii="GHEA Grapalat" w:hAnsi="GHEA Grapalat"/>
        </w:rPr>
      </w:pPr>
    </w:p>
    <w:p w14:paraId="1BCA87B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3C5B2A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12638078" w14:textId="77777777" w:rsidR="00B138F3" w:rsidRDefault="00B138F3" w:rsidP="00B46D58">
      <w:pPr>
        <w:jc w:val="both"/>
        <w:rPr>
          <w:rFonts w:ascii="GHEA Grapalat" w:hAnsi="GHEA Grapalat"/>
        </w:rPr>
      </w:pPr>
    </w:p>
    <w:p w14:paraId="0E44403B"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6B60D99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8884F7" w14:textId="77777777" w:rsidR="00B138F3" w:rsidRDefault="00B138F3" w:rsidP="00F96993">
      <w:pPr>
        <w:jc w:val="both"/>
        <w:rPr>
          <w:rFonts w:ascii="GHEA Grapalat" w:hAnsi="GHEA Grapalat"/>
        </w:rPr>
      </w:pPr>
    </w:p>
    <w:p w14:paraId="7961F58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E1561B6" w14:textId="77777777" w:rsidR="00F96993" w:rsidRDefault="009E1181" w:rsidP="00F96993">
      <w:pPr>
        <w:jc w:val="both"/>
        <w:rPr>
          <w:rFonts w:ascii="GHEA Grapalat" w:hAnsi="GHEA Grapalat"/>
          <w:sz w:val="18"/>
          <w:szCs w:val="18"/>
        </w:rPr>
      </w:pPr>
      <w:r>
        <w:rPr>
          <w:rFonts w:ascii="GHEA Grapalat" w:hAnsi="GHEA Grapalat"/>
        </w:rPr>
        <w:lastRenderedPageBreak/>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5524DF8" w14:textId="77777777" w:rsidR="00B16483" w:rsidRDefault="00B16483" w:rsidP="00F96993">
      <w:pPr>
        <w:jc w:val="both"/>
        <w:rPr>
          <w:rFonts w:ascii="GHEA Grapalat" w:hAnsi="GHEA Grapalat"/>
          <w:sz w:val="18"/>
          <w:szCs w:val="18"/>
        </w:rPr>
      </w:pPr>
    </w:p>
    <w:p w14:paraId="51860E8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EE8B0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FB8CBD5" w14:textId="77777777" w:rsidR="00B16483" w:rsidRPr="00D3436F" w:rsidRDefault="00B16483" w:rsidP="00B16483">
      <w:pPr>
        <w:tabs>
          <w:tab w:val="left" w:pos="7371"/>
        </w:tabs>
        <w:spacing w:after="160"/>
        <w:ind w:left="3544" w:firstLine="3"/>
        <w:jc w:val="both"/>
        <w:rPr>
          <w:rFonts w:ascii="GHEA Grapalat" w:hAnsi="GHEA Grapalat"/>
          <w:sz w:val="16"/>
        </w:rPr>
      </w:pPr>
    </w:p>
    <w:p w14:paraId="4F7083EB"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2A81AA8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B780D48"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57A24FE2"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08DF6AF2" w14:textId="77777777" w:rsidR="009E1F0A" w:rsidRPr="004F23CF" w:rsidRDefault="009E1F0A" w:rsidP="009E1F0A">
      <w:pPr>
        <w:rPr>
          <w:rFonts w:ascii="GHEA Grapalat" w:hAnsi="GHEA Grapalat"/>
          <w:i/>
          <w:sz w:val="16"/>
          <w:vertAlign w:val="superscript"/>
          <w:lang w:val="es-ES"/>
        </w:rPr>
      </w:pPr>
    </w:p>
    <w:p w14:paraId="7E167138" w14:textId="114F0595" w:rsidR="005D026A" w:rsidRDefault="009E1F0A" w:rsidP="005D026A">
      <w:pPr>
        <w:rPr>
          <w:rFonts w:ascii="GHEA Grapalat" w:hAnsi="GHEA Grapalat"/>
          <w:i/>
          <w:lang w:val="af-ZA"/>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6C3C9F">
        <w:rPr>
          <w:rFonts w:ascii="GHEA Grapalat" w:hAnsi="GHEA Grapalat"/>
        </w:rPr>
        <w:t xml:space="preserve">запрос котировок </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3E027119" w14:textId="77777777" w:rsidR="009E1F0A" w:rsidRPr="004F23CF" w:rsidRDefault="009E1F0A" w:rsidP="009E1F0A">
      <w:pPr>
        <w:rPr>
          <w:rFonts w:ascii="GHEA Grapalat" w:hAnsi="GHEA Grapalat" w:cs="Sylfaen"/>
          <w:sz w:val="20"/>
          <w:lang w:val="hy-AM"/>
        </w:rPr>
      </w:pP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7EB99A61"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31647453"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75CF5C01" w14:textId="54D40AC3" w:rsidR="005D026A" w:rsidRDefault="006B3E56" w:rsidP="005D026A">
      <w:pPr>
        <w:rPr>
          <w:rFonts w:ascii="GHEA Grapalat" w:hAnsi="GHEA Grapalat"/>
          <w:i/>
          <w:lang w:val="af-ZA"/>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2F0999FC" w14:textId="77777777" w:rsidR="006B3E56" w:rsidRPr="00AF791F" w:rsidRDefault="006B3E56" w:rsidP="00434FF3">
      <w:pPr>
        <w:pStyle w:val="aff3"/>
        <w:widowControl w:val="0"/>
        <w:numPr>
          <w:ilvl w:val="0"/>
          <w:numId w:val="10"/>
        </w:numPr>
        <w:tabs>
          <w:tab w:val="left" w:pos="567"/>
        </w:tabs>
        <w:spacing w:after="160"/>
        <w:jc w:val="both"/>
        <w:rPr>
          <w:rFonts w:ascii="GHEA Grapalat" w:hAnsi="GHEA Grapalat" w:cs="Arial"/>
        </w:rPr>
      </w:pPr>
    </w:p>
    <w:p w14:paraId="1E6529B2" w14:textId="77777777" w:rsidR="006B3E56" w:rsidRDefault="006B3E56" w:rsidP="00434FF3">
      <w:pPr>
        <w:pStyle w:val="aff3"/>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29FD60A4" w14:textId="77777777" w:rsidR="006B3E56" w:rsidRDefault="006B3E56" w:rsidP="00434FF3">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6C3C9F">
        <w:rPr>
          <w:rFonts w:ascii="GHEA Grapalat" w:hAnsi="GHEA Grapalat"/>
        </w:rPr>
        <w:t xml:space="preserve">запрос котировок </w:t>
      </w:r>
      <w:r>
        <w:rPr>
          <w:rFonts w:ascii="GHEA Grapalat" w:hAnsi="GHEA Grapalat"/>
        </w:rPr>
        <w:t xml:space="preserve"> случая     одновременного </w:t>
      </w:r>
    </w:p>
    <w:p w14:paraId="78713849"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A893804"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D36AFB7"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5FFFD8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8AD522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C354131"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4212AFEB"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61F3B046"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5CBE4877"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0AEEF1AC" w14:textId="77777777" w:rsidR="00923711" w:rsidRDefault="00923711">
      <w:pPr>
        <w:rPr>
          <w:rFonts w:ascii="GHEA Grapalat" w:hAnsi="GHEA Grapalat"/>
        </w:rPr>
      </w:pPr>
    </w:p>
    <w:p w14:paraId="0BBA114E" w14:textId="77777777" w:rsidR="00110534" w:rsidRDefault="00F36AD3" w:rsidP="00B46D58">
      <w:pPr>
        <w:jc w:val="both"/>
        <w:rPr>
          <w:rFonts w:ascii="GHEA Grapalat" w:hAnsi="GHEA Grapalat"/>
        </w:rPr>
      </w:pPr>
      <w:r>
        <w:rPr>
          <w:rFonts w:ascii="GHEA Grapalat" w:hAnsi="GHEA Grapalat"/>
        </w:rPr>
        <w:t xml:space="preserve"> </w:t>
      </w:r>
    </w:p>
    <w:p w14:paraId="7C368B30"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386B6EF"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224CA75"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877F054" w14:textId="77777777" w:rsidR="00F855BB" w:rsidRDefault="00F855BB" w:rsidP="00B46D58">
      <w:pPr>
        <w:tabs>
          <w:tab w:val="left" w:pos="7371"/>
        </w:tabs>
        <w:spacing w:after="160"/>
        <w:ind w:left="3544" w:firstLine="3"/>
        <w:jc w:val="both"/>
        <w:rPr>
          <w:rFonts w:ascii="GHEA Grapalat" w:hAnsi="GHEA Grapalat"/>
          <w:sz w:val="16"/>
          <w:lang w:val="hy-AM"/>
        </w:rPr>
      </w:pPr>
    </w:p>
    <w:p w14:paraId="7C4B89DF"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78F53B86" w14:textId="77777777" w:rsidR="006B3E56" w:rsidRPr="00D3436F" w:rsidRDefault="006B3E56" w:rsidP="00B46D58">
      <w:pPr>
        <w:tabs>
          <w:tab w:val="left" w:pos="7371"/>
        </w:tabs>
        <w:spacing w:after="160"/>
        <w:ind w:left="3544" w:firstLine="3"/>
        <w:jc w:val="both"/>
        <w:rPr>
          <w:rFonts w:ascii="GHEA Grapalat" w:hAnsi="GHEA Grapalat"/>
          <w:sz w:val="16"/>
        </w:rPr>
      </w:pPr>
    </w:p>
    <w:p w14:paraId="72F98C45" w14:textId="77777777" w:rsidR="006B3E56" w:rsidRPr="00770B03" w:rsidRDefault="006B3E56" w:rsidP="00B46D58">
      <w:pPr>
        <w:tabs>
          <w:tab w:val="left" w:pos="7371"/>
        </w:tabs>
        <w:spacing w:after="160"/>
        <w:ind w:left="3544" w:firstLine="3"/>
        <w:jc w:val="both"/>
        <w:rPr>
          <w:rFonts w:ascii="GHEA Grapalat" w:hAnsi="GHEA Grapalat"/>
          <w:sz w:val="16"/>
        </w:rPr>
      </w:pPr>
    </w:p>
    <w:p w14:paraId="6A87385D"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08A2704"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F07BF7D"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749DBA0"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7B7253" w14:textId="77777777" w:rsidR="00123294" w:rsidRDefault="00123294" w:rsidP="00B46D58">
      <w:pPr>
        <w:rPr>
          <w:rFonts w:ascii="GHEA Grapalat" w:hAnsi="GHEA Grapalat"/>
          <w:b/>
        </w:rPr>
      </w:pPr>
      <w:r>
        <w:rPr>
          <w:rFonts w:ascii="GHEA Grapalat" w:hAnsi="GHEA Grapalat"/>
          <w:b/>
        </w:rPr>
        <w:br w:type="page"/>
      </w:r>
    </w:p>
    <w:p w14:paraId="65DDB4E3" w14:textId="77777777" w:rsidR="00B048B2" w:rsidRDefault="00B048B2" w:rsidP="00B46D58">
      <w:pPr>
        <w:rPr>
          <w:rFonts w:ascii="GHEA Grapalat" w:hAnsi="GHEA Grapalat"/>
          <w:b/>
        </w:rPr>
      </w:pPr>
    </w:p>
    <w:p w14:paraId="05716766"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A985BFD" w14:textId="5435A62B" w:rsidR="005D026A" w:rsidRDefault="00D043C1" w:rsidP="005D026A">
      <w:pPr>
        <w:jc w:val="right"/>
        <w:rPr>
          <w:rFonts w:ascii="GHEA Grapalat" w:hAnsi="GHEA Grapalat"/>
          <w:i/>
          <w:lang w:val="af-ZA"/>
        </w:rPr>
      </w:pPr>
      <w:r w:rsidRPr="001439BD">
        <w:rPr>
          <w:rFonts w:ascii="GHEA Grapalat" w:hAnsi="GHEA Grapalat"/>
          <w:b/>
        </w:rPr>
        <w:t xml:space="preserve">к Приглашению на </w:t>
      </w:r>
      <w:r w:rsidR="006C3C9F">
        <w:rPr>
          <w:rFonts w:ascii="GHEA Grapalat" w:hAnsi="GHEA Grapalat"/>
          <w:b/>
        </w:rPr>
        <w:t xml:space="preserve">запрос котировок </w:t>
      </w:r>
      <w:r w:rsidRPr="00AA7117">
        <w:rPr>
          <w:rFonts w:ascii="GHEA Grapalat" w:hAnsi="GHEA Grapalat" w:cs="Arial"/>
          <w:b/>
        </w:rPr>
        <w:br/>
      </w:r>
      <w:r w:rsidRPr="009044F1">
        <w:rPr>
          <w:rFonts w:ascii="GHEA Grapalat" w:hAnsi="GHEA Grapalat"/>
          <w:b/>
        </w:rPr>
        <w:t xml:space="preserve">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720DF1FE" w14:textId="77777777" w:rsidR="00D043C1" w:rsidRPr="005D026A" w:rsidRDefault="00D043C1" w:rsidP="00D043C1">
      <w:pPr>
        <w:pStyle w:val="31"/>
        <w:widowControl w:val="0"/>
        <w:spacing w:after="160" w:line="240" w:lineRule="auto"/>
        <w:jc w:val="right"/>
        <w:rPr>
          <w:rFonts w:ascii="GHEA Grapalat" w:hAnsi="GHEA Grapalat" w:cs="Arial"/>
          <w:b/>
          <w:sz w:val="24"/>
          <w:szCs w:val="24"/>
          <w:lang w:val="af-ZA"/>
        </w:rPr>
      </w:pPr>
    </w:p>
    <w:p w14:paraId="1C098B7F" w14:textId="77777777" w:rsidR="00D043C1" w:rsidRPr="009044F1" w:rsidRDefault="00D043C1" w:rsidP="00D043C1">
      <w:pPr>
        <w:widowControl w:val="0"/>
        <w:spacing w:after="160"/>
        <w:ind w:left="567" w:right="565"/>
        <w:jc w:val="center"/>
        <w:rPr>
          <w:rFonts w:ascii="GHEA Grapalat" w:hAnsi="GHEA Grapalat"/>
          <w:b/>
        </w:rPr>
      </w:pPr>
    </w:p>
    <w:p w14:paraId="3539421B"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70A9DDC6"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FADD836"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0B4C5D06"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0B9954A6"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45110E4" w14:textId="60664741" w:rsidR="005D026A" w:rsidRDefault="00D043C1" w:rsidP="005D026A">
      <w:pPr>
        <w:rPr>
          <w:rFonts w:ascii="GHEA Grapalat" w:hAnsi="GHEA Grapalat"/>
          <w:i/>
          <w:lang w:val="af-ZA"/>
        </w:rPr>
      </w:pPr>
      <w:r w:rsidRPr="009044F1">
        <w:rPr>
          <w:rFonts w:ascii="GHEA Grapalat" w:hAnsi="GHEA Grapalat"/>
        </w:rPr>
        <w:t xml:space="preserve">рамках </w:t>
      </w:r>
      <w:r w:rsidR="007D29D8">
        <w:rPr>
          <w:rFonts w:ascii="GHEA Grapalat" w:hAnsi="GHEA Grapalat"/>
        </w:rPr>
        <w:t xml:space="preserve">запроса котировок </w:t>
      </w:r>
      <w:r w:rsidRPr="009044F1">
        <w:rPr>
          <w:rFonts w:ascii="GHEA Grapalat" w:hAnsi="GHEA Grapalat"/>
        </w:rPr>
        <w:t xml:space="preserve"> 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0501B13B" w14:textId="77777777"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715CDC5" w14:textId="77777777" w:rsidTr="00FF3F2A">
        <w:tc>
          <w:tcPr>
            <w:tcW w:w="1042" w:type="dxa"/>
            <w:vMerge w:val="restart"/>
            <w:vAlign w:val="center"/>
          </w:tcPr>
          <w:p w14:paraId="2CF8D2F7" w14:textId="77777777" w:rsidR="00EE1022" w:rsidRDefault="00EE1022" w:rsidP="00FF3F2A">
            <w:pPr>
              <w:widowControl w:val="0"/>
              <w:jc w:val="center"/>
              <w:rPr>
                <w:rFonts w:ascii="GHEA Grapalat" w:hAnsi="GHEA Grapalat"/>
                <w:b/>
                <w:sz w:val="20"/>
                <w:szCs w:val="20"/>
              </w:rPr>
            </w:pPr>
          </w:p>
          <w:p w14:paraId="60C21FD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124CCB0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757D2374" w14:textId="77777777" w:rsidTr="000811C1">
        <w:trPr>
          <w:trHeight w:val="696"/>
        </w:trPr>
        <w:tc>
          <w:tcPr>
            <w:tcW w:w="1042" w:type="dxa"/>
            <w:vMerge/>
            <w:vAlign w:val="center"/>
          </w:tcPr>
          <w:p w14:paraId="0A83CC92"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7D4BB3E2"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C40E3C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407035A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C7C72D"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2A30CBF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D0D623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4A94AD8C" w14:textId="77777777" w:rsidTr="00FF3F2A">
        <w:tc>
          <w:tcPr>
            <w:tcW w:w="1042" w:type="dxa"/>
          </w:tcPr>
          <w:p w14:paraId="5CC60CA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4E14CA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4246433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C8C5BD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FABDA9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0EED8F07"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4369186E" w14:textId="77777777" w:rsidTr="00FF3F2A">
        <w:tc>
          <w:tcPr>
            <w:tcW w:w="1042" w:type="dxa"/>
          </w:tcPr>
          <w:p w14:paraId="44D2C1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4669AC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4F4CC3E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4F040ED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9BA487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2A7AC876"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2F4237C9" w14:textId="77777777" w:rsidTr="00FF3F2A">
        <w:tc>
          <w:tcPr>
            <w:tcW w:w="1042" w:type="dxa"/>
          </w:tcPr>
          <w:p w14:paraId="31DB0B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B4E676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49E2157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15D51E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741C4AE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7C71A7E0"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1A62D3CB" w14:textId="77777777" w:rsidR="00D043C1" w:rsidRDefault="00D043C1" w:rsidP="00D043C1">
      <w:pPr>
        <w:widowControl w:val="0"/>
        <w:tabs>
          <w:tab w:val="left" w:pos="6804"/>
        </w:tabs>
        <w:jc w:val="center"/>
        <w:rPr>
          <w:rFonts w:ascii="GHEA Grapalat" w:hAnsi="GHEA Grapalat"/>
          <w:lang w:val="en-US"/>
        </w:rPr>
      </w:pPr>
    </w:p>
    <w:p w14:paraId="5C63C7F2"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AFA6767"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35DC81C" w14:textId="77777777" w:rsidR="00D043C1" w:rsidRPr="008875C7" w:rsidRDefault="00D043C1" w:rsidP="00D043C1">
      <w:pPr>
        <w:widowControl w:val="0"/>
        <w:spacing w:after="160"/>
        <w:jc w:val="right"/>
        <w:rPr>
          <w:rFonts w:ascii="GHEA Grapalat" w:hAnsi="GHEA Grapalat"/>
        </w:rPr>
      </w:pPr>
    </w:p>
    <w:p w14:paraId="6FD2D760"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069D6BCC" w14:textId="77777777" w:rsidR="00D043C1" w:rsidRDefault="00D043C1" w:rsidP="00D043C1">
      <w:pPr>
        <w:rPr>
          <w:rFonts w:ascii="GHEA Grapalat" w:hAnsi="GHEA Grapalat"/>
        </w:rPr>
      </w:pPr>
      <w:r>
        <w:rPr>
          <w:rFonts w:ascii="GHEA Grapalat" w:hAnsi="GHEA Grapalat"/>
        </w:rPr>
        <w:br w:type="page"/>
      </w:r>
    </w:p>
    <w:p w14:paraId="603D3691"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27634121"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6C3C9F">
        <w:rPr>
          <w:rFonts w:ascii="GHEA Grapalat" w:hAnsi="GHEA Grapalat"/>
          <w:b/>
        </w:rPr>
        <w:t xml:space="preserve">запрос котировок </w:t>
      </w:r>
    </w:p>
    <w:p w14:paraId="25C64A69" w14:textId="7C837F1F" w:rsidR="005D026A" w:rsidRDefault="00AB6E69" w:rsidP="005D026A">
      <w:pPr>
        <w:jc w:val="right"/>
        <w:rPr>
          <w:rFonts w:ascii="GHEA Grapalat" w:hAnsi="GHEA Grapalat"/>
          <w:i/>
          <w:lang w:val="af-ZA"/>
        </w:rPr>
      </w:pPr>
      <w:r w:rsidRPr="009044F1">
        <w:rPr>
          <w:rFonts w:ascii="GHEA Grapalat" w:hAnsi="GHEA Grapalat"/>
          <w:b/>
        </w:rPr>
        <w:t xml:space="preserve">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43215332" w14:textId="77777777" w:rsidR="00AB6E69" w:rsidRPr="005D026A" w:rsidRDefault="00AB6E69" w:rsidP="00AB6E69">
      <w:pPr>
        <w:pStyle w:val="3"/>
        <w:keepNext w:val="0"/>
        <w:widowControl w:val="0"/>
        <w:spacing w:after="160" w:line="240" w:lineRule="auto"/>
        <w:ind w:firstLine="567"/>
        <w:jc w:val="right"/>
        <w:rPr>
          <w:rFonts w:ascii="GHEA Grapalat" w:hAnsi="GHEA Grapalat" w:cs="Arial"/>
          <w:b/>
          <w:sz w:val="24"/>
          <w:szCs w:val="24"/>
          <w:lang w:val="af-ZA"/>
        </w:rPr>
      </w:pPr>
    </w:p>
    <w:p w14:paraId="70816FB7" w14:textId="77777777" w:rsidR="00F016A2" w:rsidRDefault="00F016A2">
      <w:pPr>
        <w:rPr>
          <w:rFonts w:ascii="GHEA Grapalat" w:hAnsi="GHEA Grapalat"/>
          <w:b/>
        </w:rPr>
      </w:pPr>
    </w:p>
    <w:p w14:paraId="30A7B56B"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2CE7A01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CF654FF" w14:textId="77777777" w:rsidR="00F016A2" w:rsidRPr="00ED3A13" w:rsidRDefault="00F016A2" w:rsidP="00F016A2">
      <w:pPr>
        <w:ind w:left="360" w:hanging="360"/>
        <w:jc w:val="center"/>
        <w:rPr>
          <w:rFonts w:ascii="GHEA Grapalat" w:eastAsia="GHEA Grapalat" w:hAnsi="GHEA Grapalat" w:cs="GHEA Grapalat"/>
          <w:b/>
        </w:rPr>
      </w:pPr>
    </w:p>
    <w:p w14:paraId="21279A06" w14:textId="77777777" w:rsidR="00F016A2" w:rsidRPr="00FD1EE4" w:rsidRDefault="00F016A2" w:rsidP="00434FF3">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74C946D" w14:textId="77777777" w:rsidR="00F016A2" w:rsidRPr="00FD1EE4"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451FDD9B" w14:textId="77777777" w:rsidTr="006D2CDF">
        <w:tc>
          <w:tcPr>
            <w:tcW w:w="2836" w:type="dxa"/>
            <w:shd w:val="clear" w:color="auto" w:fill="D9E2F3"/>
            <w:vAlign w:val="center"/>
          </w:tcPr>
          <w:p w14:paraId="1FE6CE93"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48FA0F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CF679D" w14:textId="77777777" w:rsidTr="006D2CDF">
        <w:tc>
          <w:tcPr>
            <w:tcW w:w="2836" w:type="dxa"/>
            <w:shd w:val="clear" w:color="auto" w:fill="D9E2F3"/>
            <w:vAlign w:val="center"/>
          </w:tcPr>
          <w:p w14:paraId="72855919"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0B813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363864" w14:textId="77777777" w:rsidTr="006D2CDF">
        <w:tc>
          <w:tcPr>
            <w:tcW w:w="2836" w:type="dxa"/>
            <w:shd w:val="clear" w:color="auto" w:fill="D9E2F3"/>
            <w:vAlign w:val="center"/>
          </w:tcPr>
          <w:p w14:paraId="1FC6D265"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982424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911361" w14:textId="77777777" w:rsidTr="006D2CDF">
        <w:tc>
          <w:tcPr>
            <w:tcW w:w="2836" w:type="dxa"/>
            <w:shd w:val="clear" w:color="auto" w:fill="D9E2F3"/>
            <w:vAlign w:val="center"/>
          </w:tcPr>
          <w:p w14:paraId="0C1DF6D6"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49328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D7E33E" w14:textId="77777777" w:rsidTr="006D2CDF">
        <w:tc>
          <w:tcPr>
            <w:tcW w:w="2836" w:type="dxa"/>
            <w:shd w:val="clear" w:color="auto" w:fill="D9E2F3"/>
            <w:vAlign w:val="center"/>
          </w:tcPr>
          <w:p w14:paraId="74A15CCE"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D7252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CFFA05" w14:textId="77777777" w:rsidTr="006D2CDF">
        <w:tc>
          <w:tcPr>
            <w:tcW w:w="2836" w:type="dxa"/>
            <w:shd w:val="clear" w:color="auto" w:fill="D9E2F3"/>
            <w:vAlign w:val="center"/>
          </w:tcPr>
          <w:p w14:paraId="5635A0C2"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265072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1E0DE75E" w14:textId="77777777" w:rsidTr="006D2CDF">
        <w:tc>
          <w:tcPr>
            <w:tcW w:w="2836" w:type="dxa"/>
            <w:shd w:val="clear" w:color="auto" w:fill="D9E2F3"/>
            <w:vAlign w:val="center"/>
          </w:tcPr>
          <w:p w14:paraId="3DB77B04" w14:textId="77777777" w:rsidR="00F016A2" w:rsidRPr="00FD1EE4" w:rsidRDefault="00F016A2" w:rsidP="00434FF3">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2F72331"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1671CF74" w14:textId="77777777" w:rsidR="00F016A2" w:rsidRPr="00FD1EE4"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81AEB51" w14:textId="77777777" w:rsidTr="006D2CDF">
        <w:tc>
          <w:tcPr>
            <w:tcW w:w="2835" w:type="dxa"/>
            <w:shd w:val="clear" w:color="auto" w:fill="D9E2F3"/>
            <w:vAlign w:val="center"/>
          </w:tcPr>
          <w:p w14:paraId="27304180"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14D935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8D9F47" w14:textId="77777777" w:rsidTr="006D2CDF">
        <w:trPr>
          <w:trHeight w:val="1487"/>
        </w:trPr>
        <w:tc>
          <w:tcPr>
            <w:tcW w:w="2835" w:type="dxa"/>
            <w:shd w:val="clear" w:color="auto" w:fill="D9E2F3"/>
            <w:vAlign w:val="center"/>
          </w:tcPr>
          <w:p w14:paraId="5BC2536C"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9074923" w14:textId="77777777" w:rsidR="00F016A2" w:rsidRPr="00FD1EE4" w:rsidRDefault="00F016A2" w:rsidP="006D2CDF">
            <w:pPr>
              <w:spacing w:before="240" w:after="240"/>
              <w:rPr>
                <w:rFonts w:ascii="GHEA Grapalat" w:eastAsia="GHEA Grapalat" w:hAnsi="GHEA Grapalat" w:cs="GHEA Grapalat"/>
              </w:rPr>
            </w:pPr>
          </w:p>
        </w:tc>
      </w:tr>
    </w:tbl>
    <w:p w14:paraId="4F243F48" w14:textId="77777777" w:rsidR="00F016A2" w:rsidRPr="00FD1EE4"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896B1D" w14:textId="77777777" w:rsidTr="006D2CDF">
        <w:tc>
          <w:tcPr>
            <w:tcW w:w="2835" w:type="dxa"/>
            <w:shd w:val="clear" w:color="auto" w:fill="D9E2F3"/>
            <w:vAlign w:val="center"/>
          </w:tcPr>
          <w:p w14:paraId="3C9C9ADA" w14:textId="77777777" w:rsidR="00F016A2" w:rsidRPr="00FD1EE4" w:rsidRDefault="00F016A2" w:rsidP="00434FF3">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EED74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957549" w14:textId="77777777" w:rsidTr="006D2CDF">
        <w:tc>
          <w:tcPr>
            <w:tcW w:w="2835" w:type="dxa"/>
            <w:shd w:val="clear" w:color="auto" w:fill="D9E2F3"/>
            <w:vAlign w:val="center"/>
          </w:tcPr>
          <w:p w14:paraId="70DF1C50" w14:textId="77777777" w:rsidR="00F016A2" w:rsidRPr="00FD1EE4" w:rsidRDefault="00F016A2" w:rsidP="00434FF3">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A4E0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33B339" w14:textId="77777777" w:rsidTr="006D2CDF">
        <w:tc>
          <w:tcPr>
            <w:tcW w:w="2835" w:type="dxa"/>
            <w:shd w:val="clear" w:color="auto" w:fill="D9E2F3"/>
            <w:vAlign w:val="center"/>
          </w:tcPr>
          <w:p w14:paraId="03C15015" w14:textId="77777777" w:rsidR="00F016A2" w:rsidRPr="00FD1EE4" w:rsidRDefault="00F016A2" w:rsidP="00434FF3">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2A29F1F3" w14:textId="77777777" w:rsidR="00F016A2" w:rsidRPr="00FD1EE4" w:rsidRDefault="00F016A2" w:rsidP="006D2CDF">
            <w:pPr>
              <w:spacing w:before="240" w:after="240"/>
              <w:rPr>
                <w:rFonts w:ascii="GHEA Grapalat" w:eastAsia="GHEA Grapalat" w:hAnsi="GHEA Grapalat" w:cs="GHEA Grapalat"/>
              </w:rPr>
            </w:pPr>
          </w:p>
        </w:tc>
      </w:tr>
    </w:tbl>
    <w:p w14:paraId="286F512C" w14:textId="77777777" w:rsidR="00F016A2" w:rsidRPr="00FD1EE4" w:rsidRDefault="00F016A2" w:rsidP="00F016A2">
      <w:pPr>
        <w:rPr>
          <w:rFonts w:ascii="GHEA Grapalat" w:eastAsia="GHEA Grapalat" w:hAnsi="GHEA Grapalat" w:cs="GHEA Grapalat"/>
        </w:rPr>
      </w:pPr>
    </w:p>
    <w:p w14:paraId="5189D90E"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3058C049" w14:textId="77777777" w:rsidR="00F016A2" w:rsidRPr="009A52BE" w:rsidRDefault="00F016A2" w:rsidP="00434FF3">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57D56DF6" w14:textId="77777777" w:rsidR="00F016A2" w:rsidRPr="004E2F96"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94A128C" w14:textId="77777777" w:rsidTr="006D2CDF">
        <w:tc>
          <w:tcPr>
            <w:tcW w:w="2835" w:type="dxa"/>
            <w:shd w:val="clear" w:color="auto" w:fill="D9E2F3"/>
            <w:vAlign w:val="center"/>
          </w:tcPr>
          <w:p w14:paraId="31E84E1C" w14:textId="77777777" w:rsidR="00F016A2" w:rsidRPr="00FD1EE4" w:rsidRDefault="00F016A2" w:rsidP="00434FF3">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80956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2BD0B1" w14:textId="77777777" w:rsidTr="006D2CDF">
        <w:tc>
          <w:tcPr>
            <w:tcW w:w="2835" w:type="dxa"/>
            <w:shd w:val="clear" w:color="auto" w:fill="D9E2F3"/>
            <w:vAlign w:val="center"/>
          </w:tcPr>
          <w:p w14:paraId="09B66EF6"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6CB8EA3" w14:textId="77777777" w:rsidR="00F016A2" w:rsidRPr="00FD1EE4" w:rsidRDefault="00F016A2" w:rsidP="006D2CDF">
            <w:pPr>
              <w:spacing w:before="240" w:after="240"/>
              <w:rPr>
                <w:rFonts w:ascii="GHEA Grapalat" w:eastAsia="GHEA Grapalat" w:hAnsi="GHEA Grapalat" w:cs="GHEA Grapalat"/>
              </w:rPr>
            </w:pPr>
          </w:p>
        </w:tc>
      </w:tr>
    </w:tbl>
    <w:p w14:paraId="3DF1E919" w14:textId="77777777" w:rsidR="00F016A2" w:rsidRPr="00FD1EE4"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29993D" w14:textId="77777777" w:rsidTr="006D2CDF">
        <w:tc>
          <w:tcPr>
            <w:tcW w:w="2835" w:type="dxa"/>
            <w:shd w:val="clear" w:color="auto" w:fill="D9E2F3"/>
            <w:vAlign w:val="center"/>
          </w:tcPr>
          <w:p w14:paraId="048832E9"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815CB6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35E0E4" w14:textId="77777777" w:rsidTr="006D2CDF">
        <w:tc>
          <w:tcPr>
            <w:tcW w:w="2835" w:type="dxa"/>
            <w:shd w:val="clear" w:color="auto" w:fill="D9E2F3"/>
            <w:vAlign w:val="center"/>
          </w:tcPr>
          <w:p w14:paraId="11E8C38E"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9A2E4F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11A3EBF" w14:textId="77777777" w:rsidTr="006D2CDF">
        <w:tc>
          <w:tcPr>
            <w:tcW w:w="2835" w:type="dxa"/>
            <w:shd w:val="clear" w:color="auto" w:fill="D9E2F3"/>
            <w:vAlign w:val="center"/>
          </w:tcPr>
          <w:p w14:paraId="530187E2"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CC6C9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D5DB19" w14:textId="77777777" w:rsidTr="006D2CDF">
        <w:tc>
          <w:tcPr>
            <w:tcW w:w="2835" w:type="dxa"/>
            <w:shd w:val="clear" w:color="auto" w:fill="D9E2F3"/>
            <w:vAlign w:val="center"/>
          </w:tcPr>
          <w:p w14:paraId="16E60A51"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2692A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E63B19" w14:textId="77777777" w:rsidTr="006D2CDF">
        <w:tc>
          <w:tcPr>
            <w:tcW w:w="2835" w:type="dxa"/>
            <w:shd w:val="clear" w:color="auto" w:fill="D9E2F3"/>
            <w:vAlign w:val="center"/>
          </w:tcPr>
          <w:p w14:paraId="63434FA2"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852D5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98966D" w14:textId="77777777" w:rsidTr="006D2CDF">
        <w:trPr>
          <w:trHeight w:val="1361"/>
        </w:trPr>
        <w:tc>
          <w:tcPr>
            <w:tcW w:w="2835" w:type="dxa"/>
            <w:shd w:val="clear" w:color="auto" w:fill="D9E2F3"/>
            <w:vAlign w:val="center"/>
          </w:tcPr>
          <w:p w14:paraId="7775D890"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7F020C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4477EB" w14:textId="77777777" w:rsidTr="006D2CDF">
        <w:tc>
          <w:tcPr>
            <w:tcW w:w="2835" w:type="dxa"/>
            <w:shd w:val="clear" w:color="auto" w:fill="D9E2F3"/>
            <w:vAlign w:val="center"/>
          </w:tcPr>
          <w:p w14:paraId="54CF82E0"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7DCBCD1" w14:textId="77777777" w:rsidR="00F016A2" w:rsidRPr="00FD1EE4" w:rsidRDefault="00F016A2" w:rsidP="006D2CDF">
            <w:pPr>
              <w:spacing w:before="240" w:after="240"/>
              <w:rPr>
                <w:rFonts w:ascii="GHEA Grapalat" w:eastAsia="GHEA Grapalat" w:hAnsi="GHEA Grapalat" w:cs="GHEA Grapalat"/>
              </w:rPr>
            </w:pPr>
          </w:p>
        </w:tc>
      </w:tr>
    </w:tbl>
    <w:p w14:paraId="1FB92B9E" w14:textId="77777777" w:rsidR="00F016A2" w:rsidRPr="00574FF7"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62BA073" w14:textId="77777777" w:rsidTr="006D2CDF">
        <w:tc>
          <w:tcPr>
            <w:tcW w:w="2836" w:type="dxa"/>
            <w:shd w:val="clear" w:color="auto" w:fill="D9E2F3"/>
            <w:vAlign w:val="center"/>
          </w:tcPr>
          <w:p w14:paraId="1DCB1D8C" w14:textId="77777777" w:rsidR="00F016A2" w:rsidRPr="00FD1EE4" w:rsidRDefault="00F016A2" w:rsidP="00434FF3">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43952D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05594A" w14:textId="77777777" w:rsidTr="006D2CDF">
        <w:tc>
          <w:tcPr>
            <w:tcW w:w="2836" w:type="dxa"/>
            <w:shd w:val="clear" w:color="auto" w:fill="D9E2F3"/>
            <w:vAlign w:val="center"/>
          </w:tcPr>
          <w:p w14:paraId="02B74B46" w14:textId="77777777" w:rsidR="00F016A2" w:rsidRPr="00FD1EE4" w:rsidRDefault="00F016A2" w:rsidP="00434FF3">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CCF7AB2"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EA2D655"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03F40A0"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59F24AC" w14:textId="77777777" w:rsidR="00F016A2" w:rsidRPr="00CB7DFD" w:rsidRDefault="00F016A2" w:rsidP="00434FF3">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54EBF8F" w14:textId="77777777" w:rsidR="00F016A2" w:rsidRPr="00FD1EE4"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F00E165" w14:textId="77777777" w:rsidTr="006D2CDF">
        <w:tc>
          <w:tcPr>
            <w:tcW w:w="2837" w:type="dxa"/>
            <w:shd w:val="clear" w:color="auto" w:fill="D9E2F3"/>
            <w:vAlign w:val="center"/>
          </w:tcPr>
          <w:p w14:paraId="6917D280"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1F3549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57A5AA" w14:textId="77777777" w:rsidTr="006D2CDF">
        <w:tc>
          <w:tcPr>
            <w:tcW w:w="2837" w:type="dxa"/>
            <w:shd w:val="clear" w:color="auto" w:fill="D9E2F3"/>
            <w:vAlign w:val="center"/>
          </w:tcPr>
          <w:p w14:paraId="5FD3D6E7"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CE8357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45E29C" w14:textId="77777777" w:rsidTr="006D2CDF">
        <w:tc>
          <w:tcPr>
            <w:tcW w:w="2837" w:type="dxa"/>
            <w:shd w:val="clear" w:color="auto" w:fill="D9E2F3"/>
            <w:vAlign w:val="center"/>
          </w:tcPr>
          <w:p w14:paraId="647B54A1"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A6A97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6EAC3E" w14:textId="77777777" w:rsidTr="006D2CDF">
        <w:tc>
          <w:tcPr>
            <w:tcW w:w="2837" w:type="dxa"/>
            <w:shd w:val="clear" w:color="auto" w:fill="D9E2F3"/>
            <w:vAlign w:val="center"/>
          </w:tcPr>
          <w:p w14:paraId="121325FC"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3A4E794"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854C0A0"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ED29281" w14:textId="77777777" w:rsidR="00F016A2" w:rsidRPr="00FD1EE4"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4140FE7" w14:textId="77777777" w:rsidTr="006D2CDF">
        <w:tc>
          <w:tcPr>
            <w:tcW w:w="2837" w:type="dxa"/>
            <w:shd w:val="clear" w:color="auto" w:fill="D9E2F3"/>
            <w:vAlign w:val="center"/>
          </w:tcPr>
          <w:p w14:paraId="5F4B1961" w14:textId="77777777" w:rsidR="00F016A2" w:rsidRPr="00B047A2"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F19991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08247E" w14:textId="77777777" w:rsidTr="006D2CDF">
        <w:tc>
          <w:tcPr>
            <w:tcW w:w="2837" w:type="dxa"/>
            <w:shd w:val="clear" w:color="auto" w:fill="D9E2F3"/>
            <w:vAlign w:val="center"/>
          </w:tcPr>
          <w:p w14:paraId="40B3025C"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E6E5D9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57C4E0" w14:textId="77777777" w:rsidTr="006D2CDF">
        <w:tc>
          <w:tcPr>
            <w:tcW w:w="2837" w:type="dxa"/>
            <w:shd w:val="clear" w:color="auto" w:fill="D9E2F3"/>
            <w:vAlign w:val="center"/>
          </w:tcPr>
          <w:p w14:paraId="626CE50A"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69BA6B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E56AA0" w14:textId="77777777" w:rsidTr="006D2CDF">
        <w:tc>
          <w:tcPr>
            <w:tcW w:w="2837" w:type="dxa"/>
            <w:shd w:val="clear" w:color="auto" w:fill="D9E2F3"/>
            <w:vAlign w:val="center"/>
          </w:tcPr>
          <w:p w14:paraId="6E288BA8"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4829469"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08434AB"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E38422F"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0F4FD88C" w14:textId="77777777" w:rsidR="00F016A2" w:rsidRPr="00FD1EE4" w:rsidRDefault="00F016A2" w:rsidP="00434FF3">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53333AD" w14:textId="77777777" w:rsidR="00F016A2" w:rsidRPr="00FD1EE4"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211EF5F" w14:textId="77777777" w:rsidTr="006D2CDF">
        <w:tc>
          <w:tcPr>
            <w:tcW w:w="2836" w:type="dxa"/>
            <w:shd w:val="clear" w:color="auto" w:fill="D9E2F3"/>
            <w:vAlign w:val="center"/>
          </w:tcPr>
          <w:p w14:paraId="18522BE6"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36AC4F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34223" w14:textId="77777777" w:rsidTr="006D2CDF">
        <w:tc>
          <w:tcPr>
            <w:tcW w:w="2836" w:type="dxa"/>
            <w:shd w:val="clear" w:color="auto" w:fill="D9E2F3"/>
            <w:vAlign w:val="center"/>
          </w:tcPr>
          <w:p w14:paraId="1518F498"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96C1FF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27B330" w14:textId="77777777" w:rsidTr="006D2CDF">
        <w:tc>
          <w:tcPr>
            <w:tcW w:w="2836" w:type="dxa"/>
            <w:shd w:val="clear" w:color="auto" w:fill="D9E2F3"/>
            <w:vAlign w:val="center"/>
          </w:tcPr>
          <w:p w14:paraId="31DD18D9"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A0F18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B86CF9" w14:textId="77777777" w:rsidTr="006D2CDF">
        <w:tc>
          <w:tcPr>
            <w:tcW w:w="2836" w:type="dxa"/>
            <w:shd w:val="clear" w:color="auto" w:fill="D9E2F3"/>
            <w:vAlign w:val="center"/>
          </w:tcPr>
          <w:p w14:paraId="0E11D969"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DCE4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8F5419" w14:textId="77777777" w:rsidTr="006D2CDF">
        <w:tc>
          <w:tcPr>
            <w:tcW w:w="2836" w:type="dxa"/>
            <w:shd w:val="clear" w:color="auto" w:fill="D9E2F3"/>
            <w:vAlign w:val="center"/>
          </w:tcPr>
          <w:p w14:paraId="5A39744E"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92FCB1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FA58DE" w14:textId="77777777" w:rsidTr="006D2CDF">
        <w:tc>
          <w:tcPr>
            <w:tcW w:w="2836" w:type="dxa"/>
            <w:shd w:val="clear" w:color="auto" w:fill="D9E2F3"/>
            <w:vAlign w:val="center"/>
          </w:tcPr>
          <w:p w14:paraId="3A9A3101"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856B8BF" w14:textId="77777777" w:rsidR="00F016A2" w:rsidRPr="00FD1EE4" w:rsidRDefault="00F016A2" w:rsidP="006D2CDF">
            <w:pPr>
              <w:spacing w:before="240" w:after="240"/>
              <w:rPr>
                <w:rFonts w:ascii="GHEA Grapalat" w:eastAsia="GHEA Grapalat" w:hAnsi="GHEA Grapalat" w:cs="GHEA Grapalat"/>
              </w:rPr>
            </w:pPr>
          </w:p>
        </w:tc>
      </w:tr>
    </w:tbl>
    <w:p w14:paraId="3C30228D" w14:textId="77777777" w:rsidR="00F016A2" w:rsidRPr="00FD1EE4"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0CB4C4B1" w14:textId="77777777" w:rsidTr="006D2CDF">
        <w:tc>
          <w:tcPr>
            <w:tcW w:w="2977" w:type="dxa"/>
            <w:shd w:val="clear" w:color="auto" w:fill="D9E2F3"/>
            <w:vAlign w:val="center"/>
          </w:tcPr>
          <w:p w14:paraId="1DAA5643"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ABC166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C8A352" w14:textId="77777777" w:rsidTr="006D2CDF">
        <w:tc>
          <w:tcPr>
            <w:tcW w:w="2977" w:type="dxa"/>
            <w:shd w:val="clear" w:color="auto" w:fill="D9E2F3"/>
            <w:vAlign w:val="center"/>
          </w:tcPr>
          <w:p w14:paraId="0DEA6829"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AAA6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2DAF409" w14:textId="77777777" w:rsidTr="006D2CDF">
        <w:tc>
          <w:tcPr>
            <w:tcW w:w="2977" w:type="dxa"/>
            <w:shd w:val="clear" w:color="auto" w:fill="D9E2F3"/>
            <w:vAlign w:val="center"/>
          </w:tcPr>
          <w:p w14:paraId="192E596F" w14:textId="77777777" w:rsidR="00F016A2" w:rsidRPr="00FD1EE4" w:rsidRDefault="00F016A2" w:rsidP="00434FF3">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229A63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BDDE98E" w14:textId="77777777" w:rsidTr="006D2CDF">
        <w:tc>
          <w:tcPr>
            <w:tcW w:w="2977" w:type="dxa"/>
            <w:shd w:val="clear" w:color="auto" w:fill="D9E2F3"/>
            <w:vAlign w:val="center"/>
          </w:tcPr>
          <w:p w14:paraId="14D0C581" w14:textId="77777777" w:rsidR="00F016A2" w:rsidRPr="00FD1EE4" w:rsidRDefault="00F016A2" w:rsidP="00434FF3">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8359D3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D43EE9" w14:textId="77777777" w:rsidTr="006D2CDF">
        <w:tc>
          <w:tcPr>
            <w:tcW w:w="2977" w:type="dxa"/>
            <w:shd w:val="clear" w:color="auto" w:fill="D9E2F3"/>
            <w:vAlign w:val="center"/>
          </w:tcPr>
          <w:p w14:paraId="7B55AF7E"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13A7CD8" w14:textId="77777777" w:rsidR="00F016A2" w:rsidRPr="00FD1EE4" w:rsidRDefault="00F016A2" w:rsidP="006D2CDF">
            <w:pPr>
              <w:spacing w:before="240" w:after="240"/>
              <w:rPr>
                <w:rFonts w:ascii="GHEA Grapalat" w:eastAsia="GHEA Grapalat" w:hAnsi="GHEA Grapalat" w:cs="GHEA Grapalat"/>
              </w:rPr>
            </w:pPr>
          </w:p>
        </w:tc>
      </w:tr>
    </w:tbl>
    <w:p w14:paraId="787E65AE" w14:textId="77777777" w:rsidR="00F016A2" w:rsidRPr="00FD1EE4"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3C42297F" w14:textId="77777777" w:rsidTr="006D2CDF">
        <w:tc>
          <w:tcPr>
            <w:tcW w:w="2943" w:type="dxa"/>
            <w:shd w:val="clear" w:color="auto" w:fill="D9E2F3"/>
            <w:vAlign w:val="center"/>
          </w:tcPr>
          <w:p w14:paraId="240FB9C7"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A56BA9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265DCB" w14:textId="77777777" w:rsidTr="006D2CDF">
        <w:tc>
          <w:tcPr>
            <w:tcW w:w="2943" w:type="dxa"/>
            <w:shd w:val="clear" w:color="auto" w:fill="D9E2F3"/>
            <w:vAlign w:val="center"/>
          </w:tcPr>
          <w:p w14:paraId="513ECEC4"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18F290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575A9C" w14:textId="77777777" w:rsidTr="006D2CDF">
        <w:tc>
          <w:tcPr>
            <w:tcW w:w="2943" w:type="dxa"/>
            <w:shd w:val="clear" w:color="auto" w:fill="D9E2F3"/>
            <w:vAlign w:val="center"/>
          </w:tcPr>
          <w:p w14:paraId="06E903A6" w14:textId="77777777" w:rsidR="00F016A2" w:rsidRPr="00FD1EE4" w:rsidRDefault="00F016A2" w:rsidP="00434FF3">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343DB5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767589" w14:textId="77777777" w:rsidTr="006D2CDF">
        <w:tc>
          <w:tcPr>
            <w:tcW w:w="2943" w:type="dxa"/>
            <w:shd w:val="clear" w:color="auto" w:fill="D9E2F3"/>
            <w:vAlign w:val="center"/>
          </w:tcPr>
          <w:p w14:paraId="383BF6ED" w14:textId="77777777" w:rsidR="00F016A2" w:rsidRPr="00FD1EE4" w:rsidRDefault="00F016A2" w:rsidP="00434FF3">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F7CBD48" w14:textId="77777777" w:rsidR="00F016A2" w:rsidRPr="00FD1EE4" w:rsidRDefault="00F016A2" w:rsidP="006D2CDF">
            <w:pPr>
              <w:spacing w:before="240" w:after="240"/>
              <w:rPr>
                <w:rFonts w:ascii="GHEA Grapalat" w:eastAsia="GHEA Grapalat" w:hAnsi="GHEA Grapalat" w:cs="GHEA Grapalat"/>
              </w:rPr>
            </w:pPr>
          </w:p>
        </w:tc>
      </w:tr>
    </w:tbl>
    <w:p w14:paraId="1E87BE58" w14:textId="77777777" w:rsidR="00F016A2" w:rsidRPr="00FD1EE4"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722AE681" w14:textId="77777777" w:rsidTr="006D2CDF">
        <w:tc>
          <w:tcPr>
            <w:tcW w:w="2837" w:type="dxa"/>
            <w:shd w:val="clear" w:color="auto" w:fill="D9E2F3"/>
            <w:vAlign w:val="center"/>
          </w:tcPr>
          <w:p w14:paraId="589E0AF0"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21672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0A7EAB" w14:textId="77777777" w:rsidTr="006D2CDF">
        <w:tc>
          <w:tcPr>
            <w:tcW w:w="2837" w:type="dxa"/>
            <w:shd w:val="clear" w:color="auto" w:fill="D9E2F3"/>
            <w:vAlign w:val="center"/>
          </w:tcPr>
          <w:p w14:paraId="72D9E576"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C44D0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1172C51" w14:textId="77777777" w:rsidTr="006D2CDF">
        <w:tc>
          <w:tcPr>
            <w:tcW w:w="2837" w:type="dxa"/>
            <w:shd w:val="clear" w:color="auto" w:fill="D9E2F3"/>
            <w:vAlign w:val="center"/>
          </w:tcPr>
          <w:p w14:paraId="18AA432F"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6E02C7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55F098" w14:textId="77777777" w:rsidTr="006D2CDF">
        <w:tc>
          <w:tcPr>
            <w:tcW w:w="2837" w:type="dxa"/>
            <w:shd w:val="clear" w:color="auto" w:fill="D9E2F3"/>
            <w:vAlign w:val="center"/>
          </w:tcPr>
          <w:p w14:paraId="210C2420"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9D2AD79" w14:textId="77777777" w:rsidR="00F016A2" w:rsidRPr="00FD1EE4" w:rsidRDefault="00F016A2" w:rsidP="006D2CDF">
            <w:pPr>
              <w:spacing w:before="240" w:after="240"/>
              <w:rPr>
                <w:rFonts w:ascii="GHEA Grapalat" w:eastAsia="GHEA Grapalat" w:hAnsi="GHEA Grapalat" w:cs="GHEA Grapalat"/>
              </w:rPr>
            </w:pPr>
          </w:p>
        </w:tc>
      </w:tr>
    </w:tbl>
    <w:p w14:paraId="45FBD7CD" w14:textId="77777777" w:rsidR="00F016A2" w:rsidRPr="008C665F"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BD5FED0" w14:textId="77777777" w:rsidTr="006D2CDF">
        <w:trPr>
          <w:trHeight w:val="924"/>
        </w:trPr>
        <w:tc>
          <w:tcPr>
            <w:tcW w:w="9016" w:type="dxa"/>
            <w:gridSpan w:val="2"/>
            <w:vAlign w:val="center"/>
          </w:tcPr>
          <w:p w14:paraId="6992B27B" w14:textId="77777777" w:rsidR="00F016A2" w:rsidRPr="00FD1EE4" w:rsidRDefault="0028000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70290978" w14:textId="77777777" w:rsidTr="006D2CDF">
        <w:trPr>
          <w:trHeight w:val="684"/>
        </w:trPr>
        <w:tc>
          <w:tcPr>
            <w:tcW w:w="4508" w:type="dxa"/>
            <w:shd w:val="clear" w:color="auto" w:fill="D9E2F3"/>
            <w:vAlign w:val="center"/>
          </w:tcPr>
          <w:p w14:paraId="1B9D3B25"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9F2BC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A87D8D" w14:textId="77777777" w:rsidTr="006D2CDF">
        <w:trPr>
          <w:trHeight w:val="1282"/>
        </w:trPr>
        <w:tc>
          <w:tcPr>
            <w:tcW w:w="4508" w:type="dxa"/>
            <w:shd w:val="clear" w:color="auto" w:fill="D9E2F3"/>
            <w:vAlign w:val="center"/>
          </w:tcPr>
          <w:p w14:paraId="715D309C"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F1EBFCB" w14:textId="77777777" w:rsidR="00F016A2" w:rsidRPr="006B364D" w:rsidRDefault="0028000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9B0909B" w14:textId="77777777" w:rsidR="00F016A2" w:rsidRPr="00F10CBA" w:rsidRDefault="0028000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6993564" w14:textId="77777777" w:rsidTr="006D2CDF">
        <w:tc>
          <w:tcPr>
            <w:tcW w:w="9016" w:type="dxa"/>
            <w:gridSpan w:val="2"/>
            <w:vAlign w:val="center"/>
          </w:tcPr>
          <w:p w14:paraId="2BE54BC9"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46F2E37" w14:textId="77777777" w:rsidTr="006D2CDF">
        <w:tc>
          <w:tcPr>
            <w:tcW w:w="9016" w:type="dxa"/>
            <w:gridSpan w:val="2"/>
            <w:vAlign w:val="center"/>
          </w:tcPr>
          <w:p w14:paraId="0EA1E8DD" w14:textId="77777777" w:rsidR="00F016A2" w:rsidRPr="00FD1EE4" w:rsidRDefault="0028000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684CDC34" w14:textId="77777777" w:rsidR="00F016A2" w:rsidRPr="00A5193B"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4C967BA2" w14:textId="77777777" w:rsidTr="006D2CDF">
        <w:trPr>
          <w:trHeight w:val="924"/>
        </w:trPr>
        <w:tc>
          <w:tcPr>
            <w:tcW w:w="9016" w:type="dxa"/>
            <w:gridSpan w:val="2"/>
            <w:vAlign w:val="center"/>
          </w:tcPr>
          <w:p w14:paraId="67A8AA34" w14:textId="77777777" w:rsidR="00F016A2" w:rsidRPr="00FD1EE4" w:rsidRDefault="0028000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5DABBDD3" w14:textId="77777777" w:rsidTr="006D2CDF">
        <w:trPr>
          <w:trHeight w:val="684"/>
        </w:trPr>
        <w:tc>
          <w:tcPr>
            <w:tcW w:w="4508" w:type="dxa"/>
            <w:shd w:val="clear" w:color="auto" w:fill="D9E2F3"/>
            <w:vAlign w:val="center"/>
          </w:tcPr>
          <w:p w14:paraId="4411E186"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D05AC3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DC1592" w14:textId="77777777" w:rsidTr="006D2CDF">
        <w:trPr>
          <w:trHeight w:val="1282"/>
        </w:trPr>
        <w:tc>
          <w:tcPr>
            <w:tcW w:w="4508" w:type="dxa"/>
            <w:shd w:val="clear" w:color="auto" w:fill="D9E2F3"/>
            <w:vAlign w:val="center"/>
          </w:tcPr>
          <w:p w14:paraId="209E2265"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D9A2EE4" w14:textId="77777777" w:rsidR="00F016A2" w:rsidRPr="00C843BA" w:rsidRDefault="0028000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F05D57E" w14:textId="77777777" w:rsidR="00F016A2" w:rsidRPr="00C843BA" w:rsidRDefault="0028000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50F0B6C" w14:textId="77777777" w:rsidTr="006D2CDF">
        <w:tc>
          <w:tcPr>
            <w:tcW w:w="9016" w:type="dxa"/>
            <w:gridSpan w:val="2"/>
            <w:vAlign w:val="center"/>
          </w:tcPr>
          <w:p w14:paraId="6F3450DC"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B9EA10F" w14:textId="77777777" w:rsidTr="006D2CDF">
        <w:tc>
          <w:tcPr>
            <w:tcW w:w="9016" w:type="dxa"/>
            <w:gridSpan w:val="2"/>
            <w:vAlign w:val="center"/>
          </w:tcPr>
          <w:p w14:paraId="6D35FFAE"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8D5E501" w14:textId="77777777" w:rsidTr="006D2CDF">
        <w:tc>
          <w:tcPr>
            <w:tcW w:w="9016" w:type="dxa"/>
            <w:gridSpan w:val="2"/>
            <w:vAlign w:val="center"/>
          </w:tcPr>
          <w:p w14:paraId="1F959731"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014BD7A" w14:textId="77777777" w:rsidTr="006D2CDF">
        <w:tc>
          <w:tcPr>
            <w:tcW w:w="9016" w:type="dxa"/>
            <w:gridSpan w:val="2"/>
            <w:vAlign w:val="center"/>
          </w:tcPr>
          <w:p w14:paraId="50BF25AA" w14:textId="77777777" w:rsidR="00F016A2" w:rsidRPr="00FD1EE4" w:rsidRDefault="00280003"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46B5DF8A" w14:textId="77777777" w:rsidR="00F016A2" w:rsidRPr="00FD1EE4"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1E52728E" w14:textId="77777777" w:rsidTr="006D2CDF">
        <w:tc>
          <w:tcPr>
            <w:tcW w:w="2837" w:type="dxa"/>
            <w:shd w:val="clear" w:color="auto" w:fill="D9E2F3"/>
            <w:vAlign w:val="center"/>
          </w:tcPr>
          <w:p w14:paraId="4A4D9264" w14:textId="77777777" w:rsidR="00F016A2" w:rsidRPr="00FD1EE4" w:rsidRDefault="00F016A2" w:rsidP="00434FF3">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CF5D7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B339DB" w14:textId="77777777" w:rsidTr="006D2CDF">
        <w:tc>
          <w:tcPr>
            <w:tcW w:w="2837" w:type="dxa"/>
            <w:shd w:val="clear" w:color="auto" w:fill="D9E2F3"/>
            <w:vAlign w:val="center"/>
          </w:tcPr>
          <w:p w14:paraId="5C017E89" w14:textId="77777777" w:rsidR="00F016A2" w:rsidRPr="00FD1EE4" w:rsidRDefault="00F016A2" w:rsidP="00434FF3">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0603C84" w14:textId="77777777" w:rsidR="00F016A2" w:rsidRPr="00B23852" w:rsidRDefault="0028000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46FE5943" w14:textId="77777777" w:rsidR="00F016A2" w:rsidRPr="00FD1EE4" w:rsidRDefault="00280003" w:rsidP="006D2CDF">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D0F11A7" w14:textId="77777777" w:rsidTr="006D2CDF">
        <w:tc>
          <w:tcPr>
            <w:tcW w:w="2837" w:type="dxa"/>
            <w:shd w:val="clear" w:color="auto" w:fill="D9E2F3"/>
            <w:vAlign w:val="center"/>
          </w:tcPr>
          <w:p w14:paraId="44BF4A38" w14:textId="77777777" w:rsidR="00F016A2" w:rsidRPr="00FD1EE4" w:rsidRDefault="00F016A2" w:rsidP="00434FF3">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98F2101" w14:textId="77777777" w:rsidR="00F016A2" w:rsidRPr="005600B4" w:rsidRDefault="0028000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2F21B54" w14:textId="77777777" w:rsidR="00F016A2" w:rsidRPr="005600B4" w:rsidRDefault="0028000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6624E69F" w14:textId="77777777" w:rsidR="00F016A2" w:rsidRPr="00FD1EE4"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10547257" w14:textId="77777777" w:rsidTr="006D2CDF">
        <w:tc>
          <w:tcPr>
            <w:tcW w:w="2837" w:type="dxa"/>
            <w:shd w:val="clear" w:color="auto" w:fill="D9E2F3"/>
            <w:vAlign w:val="center"/>
          </w:tcPr>
          <w:p w14:paraId="30B04006"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494ECF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85A60F" w14:textId="77777777" w:rsidTr="006D2CDF">
        <w:tc>
          <w:tcPr>
            <w:tcW w:w="2837" w:type="dxa"/>
            <w:shd w:val="clear" w:color="auto" w:fill="D9E2F3"/>
            <w:vAlign w:val="center"/>
          </w:tcPr>
          <w:p w14:paraId="12B33193"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F819031" w14:textId="77777777" w:rsidR="00F016A2" w:rsidRPr="00FD1EE4" w:rsidRDefault="00F016A2" w:rsidP="006D2CDF">
            <w:pPr>
              <w:spacing w:before="240" w:after="240"/>
              <w:rPr>
                <w:rFonts w:ascii="GHEA Grapalat" w:eastAsia="GHEA Grapalat" w:hAnsi="GHEA Grapalat" w:cs="GHEA Grapalat"/>
              </w:rPr>
            </w:pPr>
          </w:p>
        </w:tc>
      </w:tr>
    </w:tbl>
    <w:p w14:paraId="2A404379"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E69515E" w14:textId="77777777" w:rsidR="00F016A2" w:rsidRPr="00FD1EE4" w:rsidRDefault="00F016A2" w:rsidP="00434FF3">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963903D" w14:textId="77777777" w:rsidR="00F016A2" w:rsidRPr="00FD1EE4"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4776947" w14:textId="77777777" w:rsidTr="006D2CDF">
        <w:tc>
          <w:tcPr>
            <w:tcW w:w="2835" w:type="dxa"/>
            <w:shd w:val="clear" w:color="auto" w:fill="D9E2F3"/>
            <w:vAlign w:val="center"/>
          </w:tcPr>
          <w:p w14:paraId="6BA14F32"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66825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F5F9FE" w14:textId="77777777" w:rsidTr="006D2CDF">
        <w:tc>
          <w:tcPr>
            <w:tcW w:w="2835" w:type="dxa"/>
            <w:shd w:val="clear" w:color="auto" w:fill="D9E2F3"/>
            <w:vAlign w:val="center"/>
          </w:tcPr>
          <w:p w14:paraId="740E8495"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0146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D76998" w14:textId="77777777" w:rsidTr="006D2CDF">
        <w:tc>
          <w:tcPr>
            <w:tcW w:w="2835" w:type="dxa"/>
            <w:shd w:val="clear" w:color="auto" w:fill="D9E2F3"/>
            <w:vAlign w:val="center"/>
          </w:tcPr>
          <w:p w14:paraId="02843768"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54E31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31C6DF" w14:textId="77777777" w:rsidTr="006D2CDF">
        <w:tc>
          <w:tcPr>
            <w:tcW w:w="2835" w:type="dxa"/>
            <w:shd w:val="clear" w:color="auto" w:fill="D9E2F3"/>
            <w:vAlign w:val="center"/>
          </w:tcPr>
          <w:p w14:paraId="39FACAB4"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653F371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EE8918" w14:textId="77777777" w:rsidTr="006D2CDF">
        <w:tc>
          <w:tcPr>
            <w:tcW w:w="2835" w:type="dxa"/>
            <w:shd w:val="clear" w:color="auto" w:fill="D9E2F3"/>
            <w:vAlign w:val="center"/>
          </w:tcPr>
          <w:p w14:paraId="21A73E78"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81432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94A354" w14:textId="77777777" w:rsidTr="006D2CDF">
        <w:tc>
          <w:tcPr>
            <w:tcW w:w="2835" w:type="dxa"/>
            <w:shd w:val="clear" w:color="auto" w:fill="D9E2F3"/>
            <w:vAlign w:val="center"/>
          </w:tcPr>
          <w:p w14:paraId="3F0E194A"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AECEED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22D243" w14:textId="77777777" w:rsidTr="006D2CDF">
        <w:tc>
          <w:tcPr>
            <w:tcW w:w="2835" w:type="dxa"/>
            <w:shd w:val="clear" w:color="auto" w:fill="D9E2F3"/>
            <w:vAlign w:val="center"/>
          </w:tcPr>
          <w:p w14:paraId="774A7779"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ED6525E" w14:textId="77777777" w:rsidR="00F016A2" w:rsidRPr="00FD1EE4" w:rsidRDefault="00F016A2" w:rsidP="006D2CDF">
            <w:pPr>
              <w:spacing w:before="240" w:after="240"/>
              <w:rPr>
                <w:rFonts w:ascii="GHEA Grapalat" w:eastAsia="GHEA Grapalat" w:hAnsi="GHEA Grapalat" w:cs="GHEA Grapalat"/>
              </w:rPr>
            </w:pPr>
          </w:p>
        </w:tc>
      </w:tr>
    </w:tbl>
    <w:p w14:paraId="75E946C1" w14:textId="77777777" w:rsidR="00F016A2" w:rsidRPr="00FD1EE4" w:rsidRDefault="00F016A2" w:rsidP="00434FF3">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FC91EC5" w14:textId="77777777" w:rsidTr="006D2CDF">
        <w:trPr>
          <w:trHeight w:val="853"/>
        </w:trPr>
        <w:tc>
          <w:tcPr>
            <w:tcW w:w="2835" w:type="dxa"/>
            <w:vMerge w:val="restart"/>
            <w:shd w:val="clear" w:color="auto" w:fill="D9E2F3"/>
            <w:vAlign w:val="center"/>
          </w:tcPr>
          <w:p w14:paraId="114C420B" w14:textId="77777777" w:rsidR="00F016A2" w:rsidRPr="00FD1EE4" w:rsidRDefault="00F016A2" w:rsidP="00434FF3">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58E511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A137AD" w14:textId="77777777" w:rsidTr="006D2CDF">
        <w:trPr>
          <w:trHeight w:val="850"/>
        </w:trPr>
        <w:tc>
          <w:tcPr>
            <w:tcW w:w="2835" w:type="dxa"/>
            <w:vMerge/>
            <w:shd w:val="clear" w:color="auto" w:fill="D9E2F3"/>
            <w:vAlign w:val="center"/>
          </w:tcPr>
          <w:p w14:paraId="51AE2F60"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25C5E7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E9BFCA" w14:textId="77777777" w:rsidTr="006D2CDF">
        <w:trPr>
          <w:trHeight w:val="850"/>
        </w:trPr>
        <w:tc>
          <w:tcPr>
            <w:tcW w:w="2835" w:type="dxa"/>
            <w:vMerge/>
            <w:shd w:val="clear" w:color="auto" w:fill="D9E2F3"/>
            <w:vAlign w:val="center"/>
          </w:tcPr>
          <w:p w14:paraId="5FE1BB04"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1D07A1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AC4246" w14:textId="77777777" w:rsidTr="006D2CDF">
        <w:trPr>
          <w:trHeight w:val="850"/>
        </w:trPr>
        <w:tc>
          <w:tcPr>
            <w:tcW w:w="2835" w:type="dxa"/>
            <w:vMerge/>
            <w:shd w:val="clear" w:color="auto" w:fill="D9E2F3"/>
            <w:vAlign w:val="center"/>
          </w:tcPr>
          <w:p w14:paraId="536FA1FE"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CA65F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9C99FF" w14:textId="77777777" w:rsidTr="006D2CDF">
        <w:trPr>
          <w:trHeight w:val="850"/>
        </w:trPr>
        <w:tc>
          <w:tcPr>
            <w:tcW w:w="2835" w:type="dxa"/>
            <w:vMerge/>
            <w:shd w:val="clear" w:color="auto" w:fill="D9E2F3"/>
            <w:vAlign w:val="center"/>
          </w:tcPr>
          <w:p w14:paraId="0C7724C4" w14:textId="77777777" w:rsidR="00F016A2" w:rsidRPr="00FD1EE4" w:rsidRDefault="00F016A2" w:rsidP="00434FF3">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1CA228F" w14:textId="77777777" w:rsidR="00F016A2" w:rsidRPr="00FD1EE4" w:rsidRDefault="00F016A2" w:rsidP="006D2CDF">
            <w:pPr>
              <w:spacing w:before="240" w:after="240"/>
              <w:rPr>
                <w:rFonts w:ascii="GHEA Grapalat" w:eastAsia="GHEA Grapalat" w:hAnsi="GHEA Grapalat" w:cs="GHEA Grapalat"/>
              </w:rPr>
            </w:pPr>
          </w:p>
        </w:tc>
      </w:tr>
    </w:tbl>
    <w:p w14:paraId="5CCCA181" w14:textId="77777777" w:rsidR="00F016A2" w:rsidRDefault="00F016A2" w:rsidP="00434FF3">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4352C3C" w14:textId="77777777" w:rsidTr="006D2CDF">
        <w:tc>
          <w:tcPr>
            <w:tcW w:w="2835" w:type="dxa"/>
            <w:shd w:val="clear" w:color="auto" w:fill="D9E2F3"/>
            <w:vAlign w:val="center"/>
          </w:tcPr>
          <w:p w14:paraId="315CB1D9"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4C1F9F7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5E48B7" w14:textId="77777777" w:rsidTr="006D2CDF">
        <w:tc>
          <w:tcPr>
            <w:tcW w:w="2835" w:type="dxa"/>
            <w:shd w:val="clear" w:color="auto" w:fill="D9E2F3"/>
            <w:vAlign w:val="center"/>
          </w:tcPr>
          <w:p w14:paraId="36EEE6BE" w14:textId="77777777" w:rsidR="00F016A2" w:rsidRPr="00FD1EE4" w:rsidRDefault="00F016A2" w:rsidP="00434FF3">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616E510" w14:textId="77777777" w:rsidR="00F016A2" w:rsidRPr="00FD1EE4" w:rsidRDefault="00F016A2" w:rsidP="006D2CDF">
            <w:pPr>
              <w:spacing w:before="240" w:after="240"/>
              <w:rPr>
                <w:rFonts w:ascii="GHEA Grapalat" w:eastAsia="GHEA Grapalat" w:hAnsi="GHEA Grapalat" w:cs="GHEA Grapalat"/>
              </w:rPr>
            </w:pPr>
          </w:p>
        </w:tc>
      </w:tr>
    </w:tbl>
    <w:p w14:paraId="37186D4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F24D346" w14:textId="77777777" w:rsidR="00F016A2" w:rsidRPr="00E61782" w:rsidRDefault="00F016A2" w:rsidP="00434FF3">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F016A2" w:rsidRPr="00FD1EE4" w14:paraId="1741105E" w14:textId="77777777" w:rsidTr="006D2CDF">
        <w:tc>
          <w:tcPr>
            <w:tcW w:w="9016" w:type="dxa"/>
            <w:shd w:val="clear" w:color="auto" w:fill="DBE5F1" w:themeFill="accent1" w:themeFillTint="33"/>
          </w:tcPr>
          <w:p w14:paraId="02C9EACB"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2822BD3C" w14:textId="77777777" w:rsidTr="006D2CDF">
        <w:trPr>
          <w:trHeight w:val="10187"/>
        </w:trPr>
        <w:tc>
          <w:tcPr>
            <w:tcW w:w="9016" w:type="dxa"/>
          </w:tcPr>
          <w:p w14:paraId="361D967B" w14:textId="77777777" w:rsidR="00F016A2" w:rsidRPr="00FD1EE4" w:rsidRDefault="00F016A2" w:rsidP="006D2CDF">
            <w:pPr>
              <w:rPr>
                <w:rFonts w:ascii="GHEA Grapalat" w:eastAsia="GHEA Grapalat" w:hAnsi="GHEA Grapalat" w:cs="GHEA Grapalat"/>
                <w:b/>
                <w:color w:val="000000"/>
              </w:rPr>
            </w:pPr>
          </w:p>
        </w:tc>
      </w:tr>
    </w:tbl>
    <w:p w14:paraId="57C26463"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57920FA4" w14:textId="77777777" w:rsidR="00F016A2" w:rsidRDefault="00F016A2" w:rsidP="00F016A2">
      <w:pPr>
        <w:rPr>
          <w:rFonts w:ascii="GHEA Grapalat" w:hAnsi="GHEA Grapalat"/>
          <w:b/>
        </w:rPr>
      </w:pPr>
    </w:p>
    <w:p w14:paraId="196EF314" w14:textId="77777777" w:rsidR="00F016A2" w:rsidRDefault="00F016A2" w:rsidP="00F016A2">
      <w:pPr>
        <w:rPr>
          <w:ins w:id="12" w:author="Inesa Kocharyan" w:date="2021-09-01T11:45:00Z"/>
          <w:rFonts w:ascii="GHEA Grapalat" w:hAnsi="GHEA Grapalat"/>
          <w:b/>
        </w:rPr>
      </w:pPr>
    </w:p>
    <w:p w14:paraId="506FFA57" w14:textId="77777777" w:rsidR="00F016A2" w:rsidRDefault="00F016A2" w:rsidP="00F016A2">
      <w:pPr>
        <w:rPr>
          <w:rFonts w:ascii="GHEA Grapalat" w:hAnsi="GHEA Grapalat"/>
          <w:b/>
        </w:rPr>
      </w:pPr>
      <w:r>
        <w:rPr>
          <w:rFonts w:ascii="GHEA Grapalat" w:hAnsi="GHEA Grapalat"/>
          <w:b/>
        </w:rPr>
        <w:br w:type="page"/>
      </w:r>
    </w:p>
    <w:p w14:paraId="72E3BEA8"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2616382E" w14:textId="77777777" w:rsidR="00F016A2" w:rsidRPr="000306ED" w:rsidRDefault="00F016A2" w:rsidP="00434FF3">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D760E02" w14:textId="77777777" w:rsidR="00F016A2" w:rsidRPr="000306ED" w:rsidRDefault="00F016A2" w:rsidP="00434FF3">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5043FA2" w14:textId="77777777" w:rsidR="00F016A2" w:rsidRPr="000306ED" w:rsidRDefault="00F016A2" w:rsidP="00434FF3">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0A330C" w14:textId="77777777" w:rsidR="00F016A2" w:rsidRPr="000306ED" w:rsidRDefault="00F016A2" w:rsidP="00434FF3">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5551D51" w14:textId="77777777" w:rsidR="00F016A2" w:rsidRPr="000306ED" w:rsidRDefault="00F016A2" w:rsidP="00434FF3">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D526A9E" w14:textId="77777777" w:rsidR="00F016A2" w:rsidRPr="000306ED" w:rsidRDefault="00F016A2" w:rsidP="00434FF3">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DD10018" w14:textId="77777777" w:rsidR="00F016A2" w:rsidRPr="000306ED" w:rsidRDefault="00F016A2" w:rsidP="00434FF3">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5FD8A9C" w14:textId="77777777" w:rsidR="00F016A2" w:rsidRPr="000306ED" w:rsidRDefault="00F016A2" w:rsidP="00434FF3">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ABB601B" w14:textId="77777777" w:rsidR="00F016A2" w:rsidRPr="000306ED" w:rsidRDefault="00F016A2" w:rsidP="00434FF3">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1162D90F" w14:textId="77777777" w:rsidR="00F016A2" w:rsidRPr="000306ED" w:rsidRDefault="00F016A2" w:rsidP="00434FF3">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82DC17C"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646BE5" w14:textId="77777777" w:rsidR="00F016A2" w:rsidRPr="000306ED" w:rsidRDefault="00F016A2" w:rsidP="00434FF3">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D8BEC5B" w14:textId="77777777" w:rsidR="00F016A2" w:rsidRPr="000306ED" w:rsidRDefault="00F016A2" w:rsidP="00434FF3">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BF759C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B3C887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C4B9D7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E4911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A9F9F76"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48B545DD"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D45FA8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0A85B84"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5CBAE6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1EE318F"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19EFFEC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0D411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286659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8F557E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73B3721"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5BEB58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046829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C0BA0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51F3EC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B8016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201BA81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00C26A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4D332277"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DBE149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029754C"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1185A92C" w14:textId="18BB6501" w:rsidR="00B2572B" w:rsidRPr="005D026A" w:rsidRDefault="00B2572B" w:rsidP="005D026A">
      <w:pPr>
        <w:jc w:val="right"/>
        <w:rPr>
          <w:rFonts w:ascii="GHEA Grapalat" w:hAnsi="GHEA Grapalat"/>
          <w:i/>
          <w:lang w:val="af-ZA"/>
        </w:rPr>
      </w:pPr>
      <w:r w:rsidRPr="001439BD">
        <w:rPr>
          <w:rFonts w:ascii="GHEA Grapalat" w:hAnsi="GHEA Grapalat"/>
          <w:b/>
        </w:rPr>
        <w:t xml:space="preserve">к Приглашению на </w:t>
      </w:r>
      <w:r w:rsidR="006C3C9F">
        <w:rPr>
          <w:rFonts w:ascii="GHEA Grapalat" w:hAnsi="GHEA Grapalat"/>
          <w:b/>
        </w:rPr>
        <w:t xml:space="preserve">запрос котировок </w:t>
      </w:r>
      <w:r w:rsidR="005744FC" w:rsidRPr="001439BD">
        <w:rPr>
          <w:rFonts w:ascii="GHEA Grapalat" w:hAnsi="GHEA Grapalat" w:cs="Arial"/>
          <w:b/>
        </w:rPr>
        <w:br/>
      </w:r>
      <w:r w:rsidRPr="009044F1">
        <w:rPr>
          <w:rFonts w:ascii="GHEA Grapalat" w:hAnsi="GHEA Grapalat"/>
          <w:b/>
        </w:rPr>
        <w:t xml:space="preserve">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r w:rsidR="006132ED">
        <w:rPr>
          <w:rFonts w:ascii="GHEA Grapalat" w:hAnsi="GHEA Grapalat"/>
          <w:b/>
        </w:rPr>
        <w:t>"</w:t>
      </w:r>
      <w:r w:rsidR="00DC619D">
        <w:rPr>
          <w:rStyle w:val="af6"/>
          <w:rFonts w:ascii="GHEA Grapalat" w:hAnsi="GHEA Grapalat"/>
          <w:b/>
        </w:rPr>
        <w:footnoteReference w:customMarkFollows="1" w:id="17"/>
        <w:t>*</w:t>
      </w:r>
    </w:p>
    <w:p w14:paraId="4FB7B82D" w14:textId="77777777" w:rsidR="00B2572B" w:rsidRPr="009044F1" w:rsidRDefault="00B2572B" w:rsidP="00B46D58">
      <w:pPr>
        <w:widowControl w:val="0"/>
        <w:spacing w:after="120"/>
        <w:ind w:firstLine="567"/>
        <w:jc w:val="center"/>
        <w:rPr>
          <w:rFonts w:ascii="GHEA Grapalat" w:hAnsi="GHEA Grapalat"/>
        </w:rPr>
      </w:pPr>
    </w:p>
    <w:p w14:paraId="56218338"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EB3D242" w14:textId="77777777" w:rsidR="00B2572B" w:rsidRPr="009044F1" w:rsidRDefault="00B2572B" w:rsidP="00B46D58">
      <w:pPr>
        <w:widowControl w:val="0"/>
        <w:spacing w:after="120"/>
        <w:ind w:firstLine="567"/>
        <w:jc w:val="center"/>
        <w:rPr>
          <w:rFonts w:ascii="GHEA Grapalat" w:hAnsi="GHEA Grapalat"/>
        </w:rPr>
      </w:pPr>
    </w:p>
    <w:p w14:paraId="339622CA" w14:textId="77F79DCF" w:rsidR="005646FC" w:rsidRPr="005D026A" w:rsidRDefault="00B2572B" w:rsidP="005D026A">
      <w:pPr>
        <w:rPr>
          <w:rFonts w:ascii="GHEA Grapalat" w:hAnsi="GHEA Grapalat"/>
          <w:i/>
          <w:lang w:val="af-ZA"/>
        </w:rPr>
      </w:pPr>
      <w:r w:rsidRPr="005744FC">
        <w:rPr>
          <w:rFonts w:ascii="GHEA Grapalat" w:hAnsi="GHEA Grapalat"/>
          <w:spacing w:val="-6"/>
        </w:rPr>
        <w:t xml:space="preserve">Рассмотрев приглашение на </w:t>
      </w:r>
      <w:r w:rsidR="006C3C9F">
        <w:rPr>
          <w:rFonts w:ascii="GHEA Grapalat" w:hAnsi="GHEA Grapalat"/>
          <w:spacing w:val="-6"/>
        </w:rPr>
        <w:t xml:space="preserve">запрос котировок </w:t>
      </w:r>
      <w:r w:rsidRPr="005744FC">
        <w:rPr>
          <w:rFonts w:ascii="GHEA Grapalat" w:hAnsi="GHEA Grapalat"/>
          <w:spacing w:val="-6"/>
        </w:rPr>
        <w:t xml:space="preserve"> 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21C1800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759E59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ECA73A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2BE20858"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7C4A42A"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DDAC3E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4C99B321"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F79E6E9"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429C3E07"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F047405"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14:paraId="68E3F01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B7E30A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031DDE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21DC81F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966EC3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7FE493"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170ADE5"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ACC29DF"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56F1744"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9C95D5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371C62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ECBAA9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65B8C2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1CFB0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D7183C" w14:textId="77777777" w:rsidR="0009191C" w:rsidRPr="005744FC" w:rsidRDefault="0009191C" w:rsidP="00B46D58">
            <w:pPr>
              <w:widowControl w:val="0"/>
              <w:jc w:val="center"/>
              <w:rPr>
                <w:rFonts w:ascii="GHEA Grapalat" w:hAnsi="GHEA Grapalat"/>
                <w:sz w:val="20"/>
                <w:szCs w:val="20"/>
              </w:rPr>
            </w:pPr>
          </w:p>
        </w:tc>
      </w:tr>
      <w:tr w:rsidR="0009191C" w:rsidRPr="005744FC" w14:paraId="0D81D787"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D0F68A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32F1E3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1A729B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F8A72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3244AF" w14:textId="77777777" w:rsidR="0009191C" w:rsidRPr="005744FC" w:rsidRDefault="0009191C" w:rsidP="00B46D58">
            <w:pPr>
              <w:widowControl w:val="0"/>
              <w:rPr>
                <w:rFonts w:ascii="GHEA Grapalat" w:hAnsi="GHEA Grapalat"/>
                <w:sz w:val="20"/>
                <w:szCs w:val="20"/>
              </w:rPr>
            </w:pPr>
          </w:p>
        </w:tc>
      </w:tr>
      <w:tr w:rsidR="0009191C" w:rsidRPr="005744FC" w14:paraId="70D1889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936038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8320F5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8320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7142F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2349C2" w14:textId="77777777" w:rsidR="0009191C" w:rsidRPr="005744FC" w:rsidRDefault="0009191C" w:rsidP="00B46D58">
            <w:pPr>
              <w:widowControl w:val="0"/>
              <w:jc w:val="center"/>
              <w:rPr>
                <w:rFonts w:ascii="GHEA Grapalat" w:hAnsi="GHEA Grapalat"/>
                <w:sz w:val="20"/>
                <w:szCs w:val="20"/>
              </w:rPr>
            </w:pPr>
          </w:p>
        </w:tc>
      </w:tr>
      <w:tr w:rsidR="0009191C" w:rsidRPr="005744FC" w14:paraId="6510B65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172FA0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2EEB64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AD3DCE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CCE16E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509FD6" w14:textId="77777777" w:rsidR="0009191C" w:rsidRPr="005744FC" w:rsidRDefault="0009191C" w:rsidP="00B46D58">
            <w:pPr>
              <w:widowControl w:val="0"/>
              <w:jc w:val="center"/>
              <w:rPr>
                <w:rFonts w:ascii="GHEA Grapalat" w:hAnsi="GHEA Grapalat"/>
                <w:sz w:val="20"/>
                <w:szCs w:val="20"/>
              </w:rPr>
            </w:pPr>
          </w:p>
        </w:tc>
      </w:tr>
      <w:tr w:rsidR="0009191C" w:rsidRPr="005744FC" w14:paraId="082434D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D314E5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797A57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0FB4A19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A847B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D42F38" w14:textId="77777777" w:rsidR="0009191C" w:rsidRPr="005744FC" w:rsidRDefault="0009191C" w:rsidP="00B46D58">
            <w:pPr>
              <w:widowControl w:val="0"/>
              <w:jc w:val="center"/>
              <w:rPr>
                <w:rFonts w:ascii="GHEA Grapalat" w:hAnsi="GHEA Grapalat"/>
                <w:sz w:val="20"/>
                <w:szCs w:val="20"/>
              </w:rPr>
            </w:pPr>
          </w:p>
        </w:tc>
      </w:tr>
    </w:tbl>
    <w:p w14:paraId="700CBAA1"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360A31B"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D5E1CF3" w14:textId="77777777" w:rsidR="00DC619D" w:rsidRPr="00D3436F" w:rsidRDefault="00DC619D" w:rsidP="00B46D58">
      <w:pPr>
        <w:widowControl w:val="0"/>
        <w:spacing w:after="160"/>
        <w:jc w:val="both"/>
        <w:rPr>
          <w:rFonts w:ascii="GHEA Grapalat" w:hAnsi="GHEA Grapalat"/>
          <w:lang w:val="es-ES"/>
        </w:rPr>
      </w:pPr>
    </w:p>
    <w:p w14:paraId="3E895D7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6D340C6" w14:textId="77777777" w:rsidR="00B217BB" w:rsidRDefault="00B217BB" w:rsidP="00B46D58">
      <w:pPr>
        <w:rPr>
          <w:rFonts w:ascii="GHEA Grapalat" w:hAnsi="GHEA Grapalat"/>
          <w:b/>
        </w:rPr>
      </w:pPr>
      <w:r>
        <w:rPr>
          <w:rFonts w:ascii="GHEA Grapalat" w:hAnsi="GHEA Grapalat"/>
          <w:b/>
        </w:rPr>
        <w:br w:type="page"/>
      </w:r>
    </w:p>
    <w:p w14:paraId="6168BBA7"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09F3D9B3" w14:textId="22A4BFC6" w:rsidR="005D026A" w:rsidRDefault="003D2FE2" w:rsidP="005D026A">
      <w:pPr>
        <w:jc w:val="right"/>
        <w:rPr>
          <w:rFonts w:ascii="GHEA Grapalat" w:hAnsi="GHEA Grapalat"/>
          <w:i/>
          <w:lang w:val="af-ZA"/>
        </w:rPr>
      </w:pPr>
      <w:r w:rsidRPr="00B138F3">
        <w:rPr>
          <w:rFonts w:ascii="GHEA Grapalat" w:hAnsi="GHEA Grapalat"/>
          <w:i/>
          <w:sz w:val="22"/>
          <w:szCs w:val="22"/>
        </w:rPr>
        <w:t xml:space="preserve">к Приглашению на </w:t>
      </w:r>
      <w:r w:rsidR="006C3C9F">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6AF36E4F" w14:textId="77777777" w:rsidR="003D2FE2" w:rsidRPr="00B138F3" w:rsidRDefault="003D2FE2" w:rsidP="005D026A">
      <w:pPr>
        <w:widowControl w:val="0"/>
        <w:spacing w:after="160"/>
        <w:jc w:val="right"/>
        <w:rPr>
          <w:rFonts w:ascii="GHEA Grapalat" w:hAnsi="GHEA Grapalat" w:cs="GHEA Grapalat"/>
          <w:i/>
          <w:sz w:val="22"/>
          <w:szCs w:val="22"/>
        </w:rPr>
      </w:pP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14:paraId="17DBB514" w14:textId="77777777" w:rsidR="003D2FE2" w:rsidRPr="00B138F3" w:rsidRDefault="003D2FE2" w:rsidP="003D2FE2">
      <w:pPr>
        <w:widowControl w:val="0"/>
        <w:spacing w:after="160"/>
        <w:jc w:val="center"/>
        <w:rPr>
          <w:rFonts w:ascii="GHEA Grapalat" w:hAnsi="GHEA Grapalat"/>
          <w:b/>
          <w:sz w:val="22"/>
          <w:szCs w:val="22"/>
        </w:rPr>
      </w:pPr>
    </w:p>
    <w:p w14:paraId="62BE74CA"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F934FE3"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14:paraId="61EE05FB" w14:textId="77777777" w:rsidTr="00B932B8">
        <w:tc>
          <w:tcPr>
            <w:tcW w:w="4786" w:type="dxa"/>
          </w:tcPr>
          <w:p w14:paraId="116C7D87"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A185127"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14:paraId="03684C99" w14:textId="77777777" w:rsidR="003D2FE2" w:rsidRPr="00B138F3" w:rsidRDefault="003D2FE2" w:rsidP="003D2FE2">
      <w:pPr>
        <w:widowControl w:val="0"/>
        <w:spacing w:after="160"/>
        <w:rPr>
          <w:rFonts w:ascii="GHEA Grapalat" w:hAnsi="GHEA Grapalat" w:cs="GHEA Grapalat"/>
          <w:b/>
          <w:sz w:val="22"/>
          <w:szCs w:val="22"/>
        </w:rPr>
      </w:pPr>
    </w:p>
    <w:p w14:paraId="534F37F6"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122C2EB"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4D9C7016"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584D71C"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43CFBDA"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296BA41"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B74243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19DE1DE" w14:textId="77777777" w:rsidR="003D2FE2" w:rsidRPr="005D026A" w:rsidRDefault="003D2FE2" w:rsidP="005D026A">
      <w:pPr>
        <w:rPr>
          <w:rFonts w:ascii="Sylfaen" w:hAnsi="Sylfaen"/>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 _</w:t>
      </w:r>
      <w:r w:rsidR="005D026A" w:rsidRPr="00112E8C">
        <w:rPr>
          <w:rFonts w:ascii="Sylfaen" w:hAnsi="Sylfaen"/>
        </w:rPr>
        <w:t>“Полноценная жизнь” продвижение инклюзивного общества ОО</w:t>
      </w:r>
      <w:r w:rsidRPr="00B138F3">
        <w:rPr>
          <w:rFonts w:ascii="GHEA Grapalat" w:hAnsi="GHEA Grapalat"/>
          <w:spacing w:val="-6"/>
          <w:sz w:val="22"/>
          <w:szCs w:val="22"/>
        </w:rPr>
        <w:t xml:space="preserve">_ *(далее — Заказчик) </w:t>
      </w:r>
    </w:p>
    <w:p w14:paraId="40EEC89B" w14:textId="1E27E5B5" w:rsidR="003D2FE2" w:rsidRPr="005D026A" w:rsidRDefault="003D2FE2" w:rsidP="005D026A">
      <w:pPr>
        <w:rPr>
          <w:rFonts w:ascii="GHEA Grapalat" w:hAnsi="GHEA Grapalat"/>
          <w:i/>
          <w:lang w:val="af-ZA"/>
        </w:rPr>
      </w:pPr>
      <w:r w:rsidRPr="00B138F3">
        <w:rPr>
          <w:rFonts w:ascii="GHEA Grapalat" w:hAnsi="GHEA Grapalat"/>
          <w:sz w:val="22"/>
          <w:szCs w:val="22"/>
        </w:rPr>
        <w:t>процедуре закупок под кодом ____</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r w:rsidRPr="00B138F3">
        <w:rPr>
          <w:rFonts w:ascii="GHEA Grapalat" w:hAnsi="GHEA Grapalat"/>
          <w:sz w:val="22"/>
          <w:szCs w:val="22"/>
        </w:rPr>
        <w:t xml:space="preserve"> *.</w:t>
      </w:r>
    </w:p>
    <w:p w14:paraId="2392BCA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F5CEE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3B3939F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D70C9C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AF917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0FFE08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355890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37710F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9D370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F9F5A8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F61F77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C5F701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45AFBDD"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17D364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B976E2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B6A72E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DC74842"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12BF04F"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DAEC27E"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46833AB"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C92DD1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937CCF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CBFCA6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4C45F4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C8817C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5C05508F" w14:textId="77777777" w:rsidR="003D2FE2" w:rsidRPr="00B138F3" w:rsidRDefault="003D2FE2" w:rsidP="003D2FE2">
      <w:pPr>
        <w:widowControl w:val="0"/>
        <w:spacing w:after="160"/>
        <w:jc w:val="right"/>
        <w:rPr>
          <w:rFonts w:ascii="GHEA Grapalat" w:hAnsi="GHEA Grapalat"/>
          <w:sz w:val="22"/>
          <w:szCs w:val="22"/>
        </w:rPr>
      </w:pPr>
    </w:p>
    <w:p w14:paraId="52F07649"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6DF69D6B"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2901F5FA" w14:textId="77777777" w:rsidR="003D2FE2" w:rsidRPr="00B138F3" w:rsidRDefault="003D2FE2" w:rsidP="003D2FE2">
      <w:pPr>
        <w:widowControl w:val="0"/>
        <w:spacing w:after="160"/>
        <w:jc w:val="both"/>
        <w:rPr>
          <w:rFonts w:ascii="GHEA Grapalat" w:hAnsi="GHEA Grapalat"/>
          <w:sz w:val="22"/>
          <w:szCs w:val="22"/>
        </w:rPr>
      </w:pPr>
    </w:p>
    <w:p w14:paraId="4B464512" w14:textId="77777777" w:rsidR="003D2FE2" w:rsidRPr="00B138F3" w:rsidRDefault="003D2FE2" w:rsidP="003D2FE2">
      <w:pPr>
        <w:widowControl w:val="0"/>
        <w:spacing w:after="160"/>
        <w:jc w:val="both"/>
        <w:rPr>
          <w:rFonts w:ascii="GHEA Grapalat" w:hAnsi="GHEA Grapalat"/>
          <w:sz w:val="22"/>
          <w:szCs w:val="22"/>
        </w:rPr>
      </w:pPr>
    </w:p>
    <w:p w14:paraId="61D4A7CB" w14:textId="77777777" w:rsidR="003D2FE2" w:rsidRPr="00B138F3" w:rsidRDefault="003D2FE2" w:rsidP="003D2FE2">
      <w:pPr>
        <w:rPr>
          <w:sz w:val="22"/>
          <w:szCs w:val="22"/>
        </w:rPr>
      </w:pPr>
    </w:p>
    <w:p w14:paraId="3635F1EF" w14:textId="77777777" w:rsidR="001005B0" w:rsidRPr="00B138F3" w:rsidRDefault="001005B0" w:rsidP="003D2FE2">
      <w:pPr>
        <w:widowControl w:val="0"/>
        <w:spacing w:after="160"/>
        <w:ind w:left="567" w:right="565"/>
        <w:jc w:val="both"/>
        <w:rPr>
          <w:rFonts w:ascii="GHEA Grapalat" w:hAnsi="GHEA Grapalat"/>
          <w:sz w:val="22"/>
          <w:szCs w:val="22"/>
        </w:rPr>
      </w:pPr>
    </w:p>
    <w:p w14:paraId="4E8F39D6" w14:textId="77777777" w:rsidR="001005B0" w:rsidRPr="00B138F3" w:rsidRDefault="001005B0" w:rsidP="00B46D58">
      <w:pPr>
        <w:widowControl w:val="0"/>
        <w:spacing w:after="160"/>
        <w:ind w:left="567" w:right="565"/>
        <w:jc w:val="center"/>
        <w:rPr>
          <w:rFonts w:ascii="GHEA Grapalat" w:hAnsi="GHEA Grapalat"/>
          <w:b/>
          <w:sz w:val="22"/>
          <w:szCs w:val="22"/>
        </w:rPr>
      </w:pPr>
    </w:p>
    <w:p w14:paraId="67AAA2AD" w14:textId="77777777" w:rsidR="001005B0" w:rsidRPr="00B138F3" w:rsidRDefault="001005B0" w:rsidP="00B46D58">
      <w:pPr>
        <w:widowControl w:val="0"/>
        <w:spacing w:after="160"/>
        <w:ind w:left="567" w:right="565"/>
        <w:jc w:val="center"/>
        <w:rPr>
          <w:rFonts w:ascii="GHEA Grapalat" w:hAnsi="GHEA Grapalat"/>
          <w:b/>
          <w:sz w:val="22"/>
          <w:szCs w:val="22"/>
        </w:rPr>
      </w:pPr>
    </w:p>
    <w:p w14:paraId="182FC22F" w14:textId="77777777" w:rsidR="001005B0" w:rsidRPr="00B138F3" w:rsidRDefault="001005B0" w:rsidP="00B46D58">
      <w:pPr>
        <w:widowControl w:val="0"/>
        <w:spacing w:after="160"/>
        <w:ind w:left="567" w:right="565"/>
        <w:jc w:val="center"/>
        <w:rPr>
          <w:rFonts w:ascii="GHEA Grapalat" w:hAnsi="GHEA Grapalat"/>
          <w:b/>
          <w:sz w:val="22"/>
          <w:szCs w:val="22"/>
        </w:rPr>
      </w:pPr>
    </w:p>
    <w:p w14:paraId="7B3937CC" w14:textId="77777777" w:rsidR="001005B0" w:rsidRPr="00B138F3" w:rsidRDefault="001005B0" w:rsidP="00B46D58">
      <w:pPr>
        <w:widowControl w:val="0"/>
        <w:spacing w:after="160"/>
        <w:ind w:left="567" w:right="565"/>
        <w:jc w:val="center"/>
        <w:rPr>
          <w:rFonts w:ascii="GHEA Grapalat" w:hAnsi="GHEA Grapalat"/>
          <w:b/>
          <w:sz w:val="22"/>
          <w:szCs w:val="22"/>
        </w:rPr>
      </w:pPr>
    </w:p>
    <w:p w14:paraId="5D1E8C30" w14:textId="77777777" w:rsidR="001005B0" w:rsidRPr="00B138F3" w:rsidRDefault="001005B0" w:rsidP="00B46D58">
      <w:pPr>
        <w:widowControl w:val="0"/>
        <w:spacing w:after="160"/>
        <w:ind w:left="567" w:right="565"/>
        <w:jc w:val="center"/>
        <w:rPr>
          <w:rFonts w:ascii="GHEA Grapalat" w:hAnsi="GHEA Grapalat"/>
          <w:b/>
          <w:sz w:val="22"/>
          <w:szCs w:val="22"/>
        </w:rPr>
      </w:pPr>
    </w:p>
    <w:p w14:paraId="77F4E9AC" w14:textId="77777777" w:rsidR="001005B0" w:rsidRPr="00B138F3" w:rsidRDefault="001005B0" w:rsidP="00B46D58">
      <w:pPr>
        <w:widowControl w:val="0"/>
        <w:spacing w:after="160"/>
        <w:ind w:left="567" w:right="565"/>
        <w:jc w:val="center"/>
        <w:rPr>
          <w:rFonts w:ascii="GHEA Grapalat" w:hAnsi="GHEA Grapalat"/>
          <w:b/>
        </w:rPr>
      </w:pPr>
    </w:p>
    <w:p w14:paraId="09B55C54" w14:textId="77777777" w:rsidR="001005B0" w:rsidRPr="00B138F3" w:rsidRDefault="001005B0" w:rsidP="00B46D58">
      <w:pPr>
        <w:widowControl w:val="0"/>
        <w:spacing w:after="160"/>
        <w:ind w:left="567" w:right="565"/>
        <w:jc w:val="center"/>
        <w:rPr>
          <w:rFonts w:ascii="GHEA Grapalat" w:hAnsi="GHEA Grapalat"/>
          <w:b/>
        </w:rPr>
      </w:pPr>
    </w:p>
    <w:p w14:paraId="0DA3CB46" w14:textId="77777777" w:rsidR="001005B0" w:rsidRPr="00B138F3" w:rsidRDefault="001005B0" w:rsidP="00B46D58">
      <w:pPr>
        <w:widowControl w:val="0"/>
        <w:spacing w:after="160"/>
        <w:ind w:left="567" w:right="565"/>
        <w:jc w:val="center"/>
        <w:rPr>
          <w:rFonts w:ascii="GHEA Grapalat" w:hAnsi="GHEA Grapalat"/>
          <w:b/>
        </w:rPr>
      </w:pPr>
    </w:p>
    <w:p w14:paraId="5FB9FE37" w14:textId="77777777" w:rsidR="001005B0" w:rsidRPr="00B138F3" w:rsidRDefault="001005B0" w:rsidP="00B46D58">
      <w:pPr>
        <w:widowControl w:val="0"/>
        <w:spacing w:after="160"/>
        <w:ind w:left="567" w:right="565"/>
        <w:jc w:val="center"/>
        <w:rPr>
          <w:rFonts w:ascii="GHEA Grapalat" w:hAnsi="GHEA Grapalat"/>
          <w:b/>
        </w:rPr>
      </w:pPr>
    </w:p>
    <w:p w14:paraId="7D5A7040" w14:textId="77777777" w:rsidR="001005B0" w:rsidRPr="00B138F3" w:rsidRDefault="001005B0" w:rsidP="00B46D58">
      <w:pPr>
        <w:widowControl w:val="0"/>
        <w:spacing w:after="160"/>
        <w:ind w:left="567" w:right="565"/>
        <w:jc w:val="center"/>
        <w:rPr>
          <w:rFonts w:ascii="GHEA Grapalat" w:hAnsi="GHEA Grapalat"/>
          <w:b/>
        </w:rPr>
      </w:pPr>
    </w:p>
    <w:p w14:paraId="11913326" w14:textId="77777777" w:rsidR="001005B0" w:rsidRPr="00B138F3" w:rsidRDefault="001005B0" w:rsidP="00B46D58">
      <w:pPr>
        <w:widowControl w:val="0"/>
        <w:spacing w:after="160"/>
        <w:ind w:left="567" w:right="565"/>
        <w:jc w:val="center"/>
        <w:rPr>
          <w:rFonts w:ascii="GHEA Grapalat" w:hAnsi="GHEA Grapalat"/>
          <w:b/>
        </w:rPr>
      </w:pPr>
    </w:p>
    <w:p w14:paraId="0A6401DD" w14:textId="77777777" w:rsidR="001005B0" w:rsidRPr="00B138F3" w:rsidRDefault="001005B0" w:rsidP="00B46D58">
      <w:pPr>
        <w:widowControl w:val="0"/>
        <w:spacing w:after="160"/>
        <w:ind w:left="567" w:right="565"/>
        <w:jc w:val="center"/>
        <w:rPr>
          <w:rFonts w:ascii="GHEA Grapalat" w:hAnsi="GHEA Grapalat"/>
          <w:b/>
        </w:rPr>
      </w:pPr>
    </w:p>
    <w:p w14:paraId="39A83295" w14:textId="77777777" w:rsidR="001005B0" w:rsidRPr="00B138F3" w:rsidRDefault="001005B0" w:rsidP="00B46D58">
      <w:pPr>
        <w:widowControl w:val="0"/>
        <w:spacing w:after="160"/>
        <w:ind w:left="567" w:right="565"/>
        <w:jc w:val="center"/>
        <w:rPr>
          <w:rFonts w:ascii="GHEA Grapalat" w:hAnsi="GHEA Grapalat"/>
          <w:b/>
        </w:rPr>
      </w:pPr>
    </w:p>
    <w:p w14:paraId="04A959EC" w14:textId="77777777" w:rsidR="001005B0" w:rsidRPr="00B138F3" w:rsidRDefault="001005B0" w:rsidP="00B46D58">
      <w:pPr>
        <w:widowControl w:val="0"/>
        <w:spacing w:after="160"/>
        <w:ind w:left="567" w:right="565"/>
        <w:jc w:val="center"/>
        <w:rPr>
          <w:rFonts w:ascii="GHEA Grapalat" w:hAnsi="GHEA Grapalat"/>
          <w:b/>
        </w:rPr>
      </w:pPr>
    </w:p>
    <w:p w14:paraId="6FEB5367" w14:textId="77777777" w:rsidR="001005B0" w:rsidRPr="00B138F3" w:rsidRDefault="001005B0" w:rsidP="00B46D58">
      <w:pPr>
        <w:widowControl w:val="0"/>
        <w:spacing w:after="160"/>
        <w:ind w:left="567" w:right="565"/>
        <w:jc w:val="center"/>
        <w:rPr>
          <w:rFonts w:ascii="GHEA Grapalat" w:hAnsi="GHEA Grapalat"/>
          <w:b/>
        </w:rPr>
      </w:pPr>
    </w:p>
    <w:p w14:paraId="31EB77C0" w14:textId="77777777" w:rsidR="001005B0" w:rsidRPr="00B138F3" w:rsidRDefault="001005B0" w:rsidP="00B46D58">
      <w:pPr>
        <w:widowControl w:val="0"/>
        <w:spacing w:after="160"/>
        <w:ind w:left="567" w:right="565"/>
        <w:jc w:val="center"/>
        <w:rPr>
          <w:rFonts w:ascii="GHEA Grapalat" w:hAnsi="GHEA Grapalat"/>
          <w:b/>
        </w:rPr>
      </w:pPr>
    </w:p>
    <w:p w14:paraId="315DD8CB"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5F5BB0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2A7A1"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83533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15F3C3"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D655D7D"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185AF0"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1B05D2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0560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B869CA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F24D2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A7FE07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33563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0B2327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1FBB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7653D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78FD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3A0BA78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002155" w14:textId="77777777" w:rsidR="00C3421C" w:rsidRPr="00D91071" w:rsidRDefault="00C3421C" w:rsidP="005D026A">
            <w:pPr>
              <w:rPr>
                <w:rFonts w:ascii="Sylfaen" w:hAnsi="Sylfaen"/>
              </w:rPr>
            </w:pPr>
            <w:r w:rsidRPr="00B138F3">
              <w:rPr>
                <w:rFonts w:ascii="GHEA Grapalat" w:hAnsi="GHEA Grapalat"/>
              </w:rPr>
              <w:t>9.</w:t>
            </w:r>
            <w:r w:rsidRPr="00B138F3">
              <w:rPr>
                <w:rFonts w:ascii="GHEA Grapalat" w:hAnsi="GHEA Grapalat"/>
              </w:rPr>
              <w:tab/>
              <w:t xml:space="preserve">Наименование, или имя, фамилия </w:t>
            </w:r>
            <w:proofErr w:type="spellStart"/>
            <w:r w:rsidRPr="00B138F3">
              <w:rPr>
                <w:rFonts w:ascii="GHEA Grapalat" w:hAnsi="GHEA Grapalat"/>
              </w:rPr>
              <w:t>бенефициара:</w:t>
            </w:r>
            <w:r w:rsidR="005D026A" w:rsidRPr="00112E8C">
              <w:rPr>
                <w:rFonts w:ascii="Sylfaen" w:hAnsi="Sylfaen"/>
              </w:rPr>
              <w:t>“Полноценная</w:t>
            </w:r>
            <w:proofErr w:type="spellEnd"/>
            <w:r w:rsidR="005D026A" w:rsidRPr="00112E8C">
              <w:rPr>
                <w:rFonts w:ascii="Sylfaen" w:hAnsi="Sylfaen"/>
              </w:rPr>
              <w:t xml:space="preserve"> жизнь” продвижение инклюзивного общества ОО</w:t>
            </w:r>
          </w:p>
        </w:tc>
      </w:tr>
      <w:tr w:rsidR="00B138F3" w:rsidRPr="00B138F3" w14:paraId="7BDF937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5A95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517E94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993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5D026A" w:rsidRPr="00BD7463">
              <w:rPr>
                <w:rFonts w:ascii="Sylfaen" w:hAnsi="Sylfaen" w:cs="Arial"/>
                <w:color w:val="2C2D2E"/>
                <w:sz w:val="19"/>
                <w:szCs w:val="19"/>
                <w:shd w:val="clear" w:color="auto" w:fill="FFFFFF"/>
              </w:rPr>
              <w:t>06405487</w:t>
            </w:r>
          </w:p>
        </w:tc>
      </w:tr>
      <w:tr w:rsidR="00B138F3" w:rsidRPr="00B138F3" w14:paraId="7C8AD81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5D1F6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5D026A">
              <w:t xml:space="preserve"> </w:t>
            </w:r>
            <w:r w:rsidR="005D026A" w:rsidRPr="005D026A">
              <w:rPr>
                <w:rFonts w:ascii="GHEA Grapalat" w:hAnsi="GHEA Grapalat"/>
              </w:rPr>
              <w:t>Оперативный отдел аппарата Министерства финансов РА</w:t>
            </w:r>
          </w:p>
        </w:tc>
      </w:tr>
      <w:tr w:rsidR="00B138F3" w:rsidRPr="00B138F3" w14:paraId="45C2003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908E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5D026A" w:rsidRPr="00BD7463">
              <w:rPr>
                <w:rFonts w:ascii="Sylfaen" w:hAnsi="Sylfaen" w:cs="Arial"/>
                <w:sz w:val="20"/>
                <w:lang w:val="hy-AM"/>
              </w:rPr>
              <w:t>900008000698</w:t>
            </w:r>
          </w:p>
        </w:tc>
      </w:tr>
      <w:tr w:rsidR="00B138F3" w:rsidRPr="00B138F3" w14:paraId="758273A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8E55E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7C2FF60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BCDB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6489427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FDE00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32FA20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6BC3A"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4EB55378"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567159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3FDD8AF"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013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4101F6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6E71C9"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D0D8F7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991CE7E"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9AB9F52" w14:textId="77777777" w:rsidR="00C3421C" w:rsidRPr="00B138F3" w:rsidRDefault="00C3421C" w:rsidP="00DE2AE3">
            <w:pPr>
              <w:widowControl w:val="0"/>
              <w:spacing w:after="160"/>
              <w:rPr>
                <w:rFonts w:ascii="GHEA Grapalat" w:hAnsi="GHEA Grapalat" w:cs="Sylfaen"/>
              </w:rPr>
            </w:pPr>
          </w:p>
          <w:p w14:paraId="480C0E0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1837C36" w14:textId="77777777" w:rsidR="00C3421C" w:rsidRPr="00B138F3" w:rsidRDefault="00C3421C" w:rsidP="00DE2AE3">
            <w:pPr>
              <w:widowControl w:val="0"/>
              <w:spacing w:after="160"/>
              <w:rPr>
                <w:rFonts w:ascii="GHEA Grapalat" w:hAnsi="GHEA Grapalat" w:cs="Sylfaen"/>
              </w:rPr>
            </w:pPr>
          </w:p>
          <w:p w14:paraId="7C40F0A4"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25CB94A" w14:textId="77777777" w:rsidR="00C3421C" w:rsidRPr="00B138F3" w:rsidRDefault="00C3421C" w:rsidP="00DE2AE3">
            <w:pPr>
              <w:widowControl w:val="0"/>
              <w:spacing w:after="160"/>
              <w:rPr>
                <w:rFonts w:ascii="GHEA Grapalat" w:hAnsi="GHEA Grapalat" w:cs="Sylfaen"/>
              </w:rPr>
            </w:pPr>
          </w:p>
          <w:p w14:paraId="1A3D3383"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38EDE415"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953DC03"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2C2586" w14:textId="77777777" w:rsidR="00C3421C" w:rsidRPr="00B138F3" w:rsidRDefault="00C3421C" w:rsidP="00DE2AE3">
            <w:pPr>
              <w:widowControl w:val="0"/>
              <w:spacing w:after="160"/>
              <w:rPr>
                <w:rFonts w:ascii="GHEA Grapalat" w:hAnsi="GHEA Grapalat" w:cs="Sylfaen"/>
              </w:rPr>
            </w:pPr>
          </w:p>
          <w:p w14:paraId="55A855A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35E9D40F" w14:textId="77777777" w:rsidR="00C3421C" w:rsidRPr="00B138F3" w:rsidRDefault="00C3421C" w:rsidP="00DE2AE3">
            <w:pPr>
              <w:widowControl w:val="0"/>
              <w:spacing w:after="160"/>
              <w:jc w:val="right"/>
              <w:rPr>
                <w:rFonts w:ascii="GHEA Grapalat" w:hAnsi="GHEA Grapalat" w:cs="Tahoma"/>
              </w:rPr>
            </w:pPr>
          </w:p>
          <w:p w14:paraId="667923BB"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05CA66F" w14:textId="77777777" w:rsidR="00C3421C" w:rsidRPr="00B138F3" w:rsidRDefault="00C3421C" w:rsidP="00DE2AE3">
            <w:pPr>
              <w:widowControl w:val="0"/>
              <w:spacing w:after="160"/>
              <w:rPr>
                <w:rFonts w:ascii="GHEA Grapalat" w:hAnsi="GHEA Grapalat" w:cs="Sylfaen"/>
              </w:rPr>
            </w:pPr>
          </w:p>
          <w:p w14:paraId="0D69C093"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2EA891A6"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C4657D8"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1A4E478" w14:textId="77777777" w:rsidR="00C3421C" w:rsidRPr="00B138F3" w:rsidRDefault="00C3421C" w:rsidP="00DE2AE3">
            <w:pPr>
              <w:widowControl w:val="0"/>
              <w:spacing w:after="160"/>
              <w:rPr>
                <w:rFonts w:ascii="GHEA Grapalat" w:hAnsi="GHEA Grapalat"/>
              </w:rPr>
            </w:pPr>
          </w:p>
          <w:p w14:paraId="1DDD91C2"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582D81DD"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4DBD293" w14:textId="77777777" w:rsidR="00C3421C" w:rsidRPr="00B138F3" w:rsidRDefault="00C3421C" w:rsidP="00DE2AE3">
            <w:pPr>
              <w:widowControl w:val="0"/>
              <w:spacing w:after="160"/>
              <w:rPr>
                <w:rFonts w:ascii="GHEA Grapalat" w:hAnsi="GHEA Grapalat" w:cs="Tahoma"/>
              </w:rPr>
            </w:pPr>
          </w:p>
          <w:p w14:paraId="602A42B1"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04D72B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36BE55" w14:textId="77777777" w:rsidR="00C3421C" w:rsidRPr="00B138F3" w:rsidRDefault="00C3421C" w:rsidP="00DE2AE3">
            <w:pPr>
              <w:widowControl w:val="0"/>
              <w:spacing w:after="160"/>
              <w:rPr>
                <w:rFonts w:ascii="GHEA Grapalat" w:hAnsi="GHEA Grapalat" w:cs="Tahoma"/>
              </w:rPr>
            </w:pPr>
          </w:p>
          <w:p w14:paraId="3D309347"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B8EE0D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3535320" w14:textId="77777777" w:rsidR="00C3421C" w:rsidRPr="00B138F3" w:rsidRDefault="00C3421C" w:rsidP="00DE2AE3">
            <w:pPr>
              <w:widowControl w:val="0"/>
              <w:spacing w:after="160"/>
              <w:rPr>
                <w:rFonts w:ascii="GHEA Grapalat" w:hAnsi="GHEA Grapalat" w:cs="Arial"/>
              </w:rPr>
            </w:pPr>
          </w:p>
        </w:tc>
      </w:tr>
      <w:tr w:rsidR="00B138F3" w:rsidRPr="00B138F3" w14:paraId="36F2B5A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E8486E"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12F5424" w14:textId="77777777" w:rsidR="00C3421C" w:rsidRPr="00B138F3" w:rsidRDefault="00C3421C" w:rsidP="00DE2AE3">
            <w:pPr>
              <w:widowControl w:val="0"/>
              <w:spacing w:after="160"/>
              <w:rPr>
                <w:rFonts w:ascii="GHEA Grapalat" w:hAnsi="GHEA Grapalat" w:cs="Sylfaen"/>
              </w:rPr>
            </w:pPr>
          </w:p>
          <w:p w14:paraId="1FBBBB0D"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003B0A0"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89BA7DE" w14:textId="77777777" w:rsidR="00C3421C" w:rsidRPr="00B138F3" w:rsidRDefault="00C3421C" w:rsidP="00DE2AE3">
            <w:pPr>
              <w:widowControl w:val="0"/>
              <w:spacing w:after="160"/>
              <w:rPr>
                <w:rFonts w:ascii="GHEA Grapalat" w:hAnsi="GHEA Grapalat"/>
              </w:rPr>
            </w:pPr>
          </w:p>
          <w:p w14:paraId="7683BCE6"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82EE3A4" w14:textId="77777777" w:rsidR="00C3421C" w:rsidRPr="00B138F3" w:rsidRDefault="00C3421C" w:rsidP="00C3421C">
      <w:pPr>
        <w:widowControl w:val="0"/>
        <w:spacing w:after="160"/>
        <w:jc w:val="center"/>
        <w:rPr>
          <w:rFonts w:ascii="GHEA Grapalat" w:hAnsi="GHEA Grapalat" w:cs="Sylfaen"/>
        </w:rPr>
      </w:pPr>
    </w:p>
    <w:p w14:paraId="59DFD19C"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A792F00"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160D1155"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583CD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5EA6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0376D2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643A5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51E805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E2E123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87DEA4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19169E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98A10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46668C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7CE6EF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8D17E3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0C36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2D56EB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04EE3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534AE3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10C883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FAC70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3E9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D84DE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D5EB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FD0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37FFA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C99FB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6893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7FE8AD6"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211A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567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3642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A420D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DEF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0B5BC59"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70787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A02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A45559"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F6B16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667E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1AA5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03DFF1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56EF0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7FA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287E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19C75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21F66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1241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C6736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EAEEB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7B7C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76253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9D8D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AD4B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3323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CF191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AF7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DDD9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FD7C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CCD27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487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AE3BC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DC057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D74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FA20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CEE2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5C602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7E1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3019B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FB34C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F50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4FFB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76C7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5B3D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5EF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AF4A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4C31A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09E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3EA6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58CD8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0477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5194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EC89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5175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057E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4C251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DB9C6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3C10D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678C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093A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7E0F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1321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F0121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97B8C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04CB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2471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209E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B70FC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48D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D853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246C5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647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0000D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D0B34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E3C0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619D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0F1AB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79D0A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0EE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4685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77C02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B86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D1EF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CE927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65723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5E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DE43E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84D25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7E2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A56D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1BB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1A25E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0A7F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5CC74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7FAAC7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BCF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091C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EA641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2099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6A87A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88180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3E330A"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C38EB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D151F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18B1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D5043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B2D65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A043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4C5A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E36F3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EB33F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02C5E"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92CB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C8353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69FA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5C6A652"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0E79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FE13B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F75B7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A5CF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24FF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F750D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CE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3A9C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A9545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B8DF1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8716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25A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53816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3CEF6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748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44D2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045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360F6A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58641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F9A8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4B4BD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4D4EA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3324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01BE5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93138E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061C4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1C82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F82E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9244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85E3E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28819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4A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73C1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7DDC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3A3C1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8E06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29BF5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43288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B04E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3B984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F2554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61521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C98E9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4CE4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CF079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066C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3FCF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FDF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6A3950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3B48F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535F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7423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08DD0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123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130C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7D3641D"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16A84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F852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18238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C5B4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AF00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AB10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BA4840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B3960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44D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EC1F9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28188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53A7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5A67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953B452"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33B69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120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4803A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3F10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C692F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551C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3786CD"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00B977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C07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CF7B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BEB6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6F05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28B4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AED1F5" w14:textId="77777777" w:rsidR="00C3421C" w:rsidRPr="00B138F3" w:rsidRDefault="00C3421C" w:rsidP="00DE2AE3">
            <w:pPr>
              <w:widowControl w:val="0"/>
              <w:spacing w:after="120"/>
              <w:jc w:val="center"/>
              <w:rPr>
                <w:rFonts w:ascii="GHEA Grapalat" w:hAnsi="GHEA Grapalat"/>
                <w:sz w:val="18"/>
                <w:szCs w:val="18"/>
              </w:rPr>
            </w:pPr>
          </w:p>
        </w:tc>
      </w:tr>
    </w:tbl>
    <w:p w14:paraId="6634C39D" w14:textId="77777777" w:rsidR="001005B0" w:rsidRPr="00B138F3" w:rsidRDefault="001005B0" w:rsidP="00B46D58">
      <w:pPr>
        <w:widowControl w:val="0"/>
        <w:spacing w:after="160"/>
        <w:ind w:left="567" w:right="565"/>
        <w:jc w:val="center"/>
        <w:rPr>
          <w:rFonts w:ascii="GHEA Grapalat" w:hAnsi="GHEA Grapalat"/>
          <w:b/>
        </w:rPr>
      </w:pPr>
    </w:p>
    <w:p w14:paraId="11415254" w14:textId="77777777" w:rsidR="001005B0" w:rsidRPr="00B138F3" w:rsidRDefault="001005B0" w:rsidP="00B46D58">
      <w:pPr>
        <w:widowControl w:val="0"/>
        <w:spacing w:after="160"/>
        <w:ind w:left="567" w:right="565"/>
        <w:jc w:val="center"/>
        <w:rPr>
          <w:rFonts w:ascii="GHEA Grapalat" w:hAnsi="GHEA Grapalat"/>
          <w:b/>
        </w:rPr>
      </w:pPr>
    </w:p>
    <w:p w14:paraId="12001BDD" w14:textId="77777777" w:rsidR="001005B0" w:rsidRPr="00B138F3" w:rsidRDefault="001005B0" w:rsidP="00B46D58">
      <w:pPr>
        <w:widowControl w:val="0"/>
        <w:spacing w:after="160"/>
        <w:ind w:left="567" w:right="565"/>
        <w:jc w:val="center"/>
        <w:rPr>
          <w:rFonts w:ascii="GHEA Grapalat" w:hAnsi="GHEA Grapalat"/>
          <w:b/>
        </w:rPr>
      </w:pPr>
    </w:p>
    <w:p w14:paraId="29399B5E" w14:textId="77777777" w:rsidR="001005B0" w:rsidRPr="00B138F3" w:rsidRDefault="001005B0" w:rsidP="00B46D58">
      <w:pPr>
        <w:widowControl w:val="0"/>
        <w:spacing w:after="160"/>
        <w:ind w:left="567" w:right="565"/>
        <w:jc w:val="center"/>
        <w:rPr>
          <w:rFonts w:ascii="GHEA Grapalat" w:hAnsi="GHEA Grapalat"/>
          <w:b/>
        </w:rPr>
      </w:pPr>
    </w:p>
    <w:p w14:paraId="220A33D3" w14:textId="77777777" w:rsidR="001005B0" w:rsidRPr="00B138F3" w:rsidRDefault="001005B0" w:rsidP="00B46D58">
      <w:pPr>
        <w:widowControl w:val="0"/>
        <w:spacing w:after="160"/>
        <w:ind w:left="567" w:right="565"/>
        <w:jc w:val="center"/>
        <w:rPr>
          <w:rFonts w:ascii="GHEA Grapalat" w:hAnsi="GHEA Grapalat"/>
          <w:b/>
        </w:rPr>
      </w:pPr>
    </w:p>
    <w:p w14:paraId="7C72F4D9" w14:textId="77777777" w:rsidR="001005B0" w:rsidRPr="00B138F3" w:rsidRDefault="001005B0" w:rsidP="00B46D58">
      <w:pPr>
        <w:widowControl w:val="0"/>
        <w:spacing w:after="160"/>
        <w:ind w:left="567" w:right="565"/>
        <w:jc w:val="center"/>
        <w:rPr>
          <w:rFonts w:ascii="GHEA Grapalat" w:hAnsi="GHEA Grapalat"/>
          <w:b/>
        </w:rPr>
      </w:pPr>
    </w:p>
    <w:p w14:paraId="612828CF" w14:textId="77777777" w:rsidR="001005B0" w:rsidRPr="00B138F3" w:rsidRDefault="001005B0" w:rsidP="00B46D58">
      <w:pPr>
        <w:widowControl w:val="0"/>
        <w:spacing w:after="160"/>
        <w:ind w:left="567" w:right="565"/>
        <w:jc w:val="center"/>
        <w:rPr>
          <w:rFonts w:ascii="GHEA Grapalat" w:hAnsi="GHEA Grapalat"/>
          <w:b/>
        </w:rPr>
      </w:pPr>
    </w:p>
    <w:p w14:paraId="5CB27054" w14:textId="77777777" w:rsidR="001005B0" w:rsidRPr="00B138F3" w:rsidRDefault="001005B0" w:rsidP="00B46D58">
      <w:pPr>
        <w:widowControl w:val="0"/>
        <w:spacing w:after="160"/>
        <w:ind w:left="567" w:right="565"/>
        <w:jc w:val="center"/>
        <w:rPr>
          <w:rFonts w:ascii="GHEA Grapalat" w:hAnsi="GHEA Grapalat"/>
          <w:b/>
        </w:rPr>
      </w:pPr>
    </w:p>
    <w:p w14:paraId="448C2C45" w14:textId="77777777" w:rsidR="001005B0" w:rsidRPr="00B138F3" w:rsidRDefault="001005B0" w:rsidP="00B46D58">
      <w:pPr>
        <w:widowControl w:val="0"/>
        <w:spacing w:after="160"/>
        <w:ind w:left="567" w:right="565"/>
        <w:jc w:val="center"/>
        <w:rPr>
          <w:rFonts w:ascii="GHEA Grapalat" w:hAnsi="GHEA Grapalat"/>
          <w:b/>
        </w:rPr>
      </w:pPr>
    </w:p>
    <w:p w14:paraId="508B202B" w14:textId="77777777" w:rsidR="001005B0" w:rsidRPr="00B138F3" w:rsidRDefault="001005B0" w:rsidP="00B46D58">
      <w:pPr>
        <w:widowControl w:val="0"/>
        <w:spacing w:after="160"/>
        <w:ind w:left="567" w:right="565"/>
        <w:jc w:val="center"/>
        <w:rPr>
          <w:rFonts w:ascii="GHEA Grapalat" w:hAnsi="GHEA Grapalat"/>
          <w:b/>
        </w:rPr>
      </w:pPr>
    </w:p>
    <w:p w14:paraId="045DE7F1" w14:textId="77777777" w:rsidR="001005B0" w:rsidRPr="00B138F3" w:rsidRDefault="001005B0" w:rsidP="00B46D58">
      <w:pPr>
        <w:widowControl w:val="0"/>
        <w:spacing w:after="160"/>
        <w:ind w:left="567" w:right="565"/>
        <w:jc w:val="center"/>
        <w:rPr>
          <w:rFonts w:ascii="GHEA Grapalat" w:hAnsi="GHEA Grapalat"/>
          <w:b/>
        </w:rPr>
      </w:pPr>
    </w:p>
    <w:p w14:paraId="2197C59F" w14:textId="77777777" w:rsidR="001005B0" w:rsidRPr="00B138F3" w:rsidRDefault="001005B0" w:rsidP="00B46D58">
      <w:pPr>
        <w:widowControl w:val="0"/>
        <w:spacing w:after="160"/>
        <w:ind w:left="567" w:right="565"/>
        <w:jc w:val="center"/>
        <w:rPr>
          <w:rFonts w:ascii="GHEA Grapalat" w:hAnsi="GHEA Grapalat"/>
          <w:b/>
        </w:rPr>
      </w:pPr>
    </w:p>
    <w:p w14:paraId="568519A9" w14:textId="77777777" w:rsidR="001005B0" w:rsidRPr="00B138F3" w:rsidRDefault="001005B0" w:rsidP="00B46D58">
      <w:pPr>
        <w:widowControl w:val="0"/>
        <w:spacing w:after="160"/>
        <w:ind w:left="567" w:right="565"/>
        <w:jc w:val="center"/>
        <w:rPr>
          <w:rFonts w:ascii="GHEA Grapalat" w:hAnsi="GHEA Grapalat"/>
          <w:b/>
        </w:rPr>
      </w:pPr>
    </w:p>
    <w:p w14:paraId="4B364B60" w14:textId="77777777" w:rsidR="001005B0" w:rsidRPr="00B138F3" w:rsidRDefault="001005B0" w:rsidP="00B46D58">
      <w:pPr>
        <w:widowControl w:val="0"/>
        <w:spacing w:after="160"/>
        <w:ind w:left="567" w:right="565"/>
        <w:jc w:val="center"/>
        <w:rPr>
          <w:rFonts w:ascii="GHEA Grapalat" w:hAnsi="GHEA Grapalat"/>
          <w:b/>
        </w:rPr>
      </w:pPr>
    </w:p>
    <w:p w14:paraId="7CF679B0" w14:textId="77777777" w:rsidR="001005B0" w:rsidRPr="00B138F3" w:rsidRDefault="001005B0" w:rsidP="00B46D58">
      <w:pPr>
        <w:widowControl w:val="0"/>
        <w:spacing w:after="160"/>
        <w:ind w:left="567" w:right="565"/>
        <w:jc w:val="center"/>
        <w:rPr>
          <w:rFonts w:ascii="GHEA Grapalat" w:hAnsi="GHEA Grapalat"/>
          <w:b/>
        </w:rPr>
      </w:pPr>
    </w:p>
    <w:p w14:paraId="16A750A6"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2BCD9F96" w14:textId="6054054F" w:rsidR="005D026A" w:rsidRDefault="000A214C" w:rsidP="005D026A">
      <w:pPr>
        <w:jc w:val="right"/>
        <w:rPr>
          <w:rFonts w:ascii="GHEA Grapalat" w:hAnsi="GHEA Grapalat"/>
          <w:i/>
          <w:lang w:val="af-ZA"/>
        </w:rPr>
      </w:pPr>
      <w:r w:rsidRPr="00B138F3">
        <w:rPr>
          <w:rFonts w:ascii="GHEA Grapalat" w:hAnsi="GHEA Grapalat"/>
          <w:i/>
        </w:rPr>
        <w:lastRenderedPageBreak/>
        <w:t xml:space="preserve">к Приглашению на </w:t>
      </w:r>
      <w:r w:rsidR="006C3C9F">
        <w:rPr>
          <w:rFonts w:ascii="GHEA Grapalat" w:hAnsi="GHEA Grapalat"/>
          <w:i/>
        </w:rPr>
        <w:t xml:space="preserve">запрос котировок </w:t>
      </w:r>
      <w:r w:rsidRPr="00B138F3">
        <w:rPr>
          <w:rFonts w:ascii="GHEA Grapalat" w:hAnsi="GHEA Grapalat"/>
          <w:i/>
        </w:rPr>
        <w:br/>
        <w:t>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0A700893" w14:textId="77777777" w:rsidR="000A214C" w:rsidRPr="005D026A" w:rsidRDefault="000A214C" w:rsidP="000A214C">
      <w:pPr>
        <w:widowControl w:val="0"/>
        <w:spacing w:after="160"/>
        <w:jc w:val="right"/>
        <w:rPr>
          <w:rFonts w:ascii="GHEA Grapalat" w:hAnsi="GHEA Grapalat" w:cs="GHEA Grapalat"/>
          <w:i/>
          <w:lang w:val="af-ZA"/>
        </w:rPr>
      </w:pPr>
    </w:p>
    <w:p w14:paraId="0705A308" w14:textId="77777777" w:rsidR="00AF4211" w:rsidRPr="00B138F3" w:rsidRDefault="00AF4211" w:rsidP="000A214C">
      <w:pPr>
        <w:widowControl w:val="0"/>
        <w:spacing w:after="160"/>
        <w:jc w:val="center"/>
        <w:rPr>
          <w:rFonts w:ascii="GHEA Grapalat" w:hAnsi="GHEA Grapalat"/>
          <w:b/>
        </w:rPr>
      </w:pPr>
    </w:p>
    <w:p w14:paraId="7E4C232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9ED6051"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14:paraId="5631EB02" w14:textId="77777777" w:rsidTr="00DE2AE3">
        <w:tc>
          <w:tcPr>
            <w:tcW w:w="4786" w:type="dxa"/>
          </w:tcPr>
          <w:p w14:paraId="3294D27A"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25B5E00"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541190BB" w14:textId="77777777" w:rsidR="000A214C" w:rsidRPr="00B138F3" w:rsidRDefault="000A214C" w:rsidP="000A214C">
      <w:pPr>
        <w:widowControl w:val="0"/>
        <w:spacing w:after="160"/>
        <w:rPr>
          <w:rFonts w:ascii="GHEA Grapalat" w:hAnsi="GHEA Grapalat" w:cs="GHEA Grapalat"/>
          <w:b/>
        </w:rPr>
      </w:pPr>
    </w:p>
    <w:p w14:paraId="40EA2A14"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25D1A6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8CBCDA4"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D9D0B22"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CC0E93F"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FC1042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ACA40F0" w14:textId="77777777" w:rsidR="000A214C" w:rsidRPr="005D026A" w:rsidRDefault="000A214C" w:rsidP="005D026A">
      <w:pPr>
        <w:rPr>
          <w:rFonts w:ascii="Sylfaen" w:hAnsi="Sylfaen"/>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организованной _</w:t>
      </w:r>
      <w:r w:rsidR="005D026A" w:rsidRPr="00112E8C">
        <w:rPr>
          <w:rFonts w:ascii="Sylfaen" w:hAnsi="Sylfaen"/>
        </w:rPr>
        <w:t>“Полноценная жизнь” продвижение инклюзивного общества ОО</w:t>
      </w:r>
      <w:r w:rsidRPr="00B138F3">
        <w:rPr>
          <w:rFonts w:ascii="GHEA Grapalat" w:hAnsi="GHEA Grapalat"/>
          <w:spacing w:val="-6"/>
        </w:rPr>
        <w:t xml:space="preserve">___ *(далее — Заказчик) </w:t>
      </w:r>
    </w:p>
    <w:p w14:paraId="4C2A0410"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2EAC198" w14:textId="032FCDCF" w:rsidR="005D026A" w:rsidRDefault="000A214C" w:rsidP="005D026A">
      <w:pPr>
        <w:rPr>
          <w:rFonts w:ascii="GHEA Grapalat" w:hAnsi="GHEA Grapalat"/>
          <w:i/>
          <w:lang w:val="af-ZA"/>
        </w:rPr>
      </w:pPr>
      <w:r w:rsidRPr="00B138F3">
        <w:rPr>
          <w:rFonts w:ascii="GHEA Grapalat" w:hAnsi="GHEA Grapalat"/>
        </w:rPr>
        <w:t xml:space="preserve">процедуре закупок под кодом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0311874A" w14:textId="77777777" w:rsidR="000A214C" w:rsidRPr="00B138F3" w:rsidRDefault="000A214C" w:rsidP="005D026A">
      <w:pPr>
        <w:widowControl w:val="0"/>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27FD5A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D34929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4E7EF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ED930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14:paraId="752F15A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A5F009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9A64EA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C239C6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D3314E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BB679D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26D6B0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AB096C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539648CF"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773FD3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7C64D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D8E460D"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622243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6D4DE8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F69948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07383F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A9B5A7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4E9C9F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47F4E61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92AC09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82C27D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101570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B74349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41202F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120942A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84E0677"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45AACE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5F4724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A7805F"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2B8162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D22A9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298C9BB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5C9D5"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DA3CC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3D885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0777E4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F260C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CA7E78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3FE1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CEC61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6A668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DD300C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68FD8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7817CCB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2B3E1" w14:textId="77777777" w:rsidR="005D026A" w:rsidRPr="005D026A" w:rsidRDefault="00BE2572" w:rsidP="005D026A">
            <w:pPr>
              <w:rPr>
                <w:rFonts w:ascii="Sylfaen" w:hAnsi="Sylfaen"/>
              </w:rPr>
            </w:pPr>
            <w:r w:rsidRPr="00B138F3">
              <w:rPr>
                <w:rFonts w:ascii="GHEA Grapalat" w:hAnsi="GHEA Grapalat"/>
              </w:rPr>
              <w:t>9.</w:t>
            </w:r>
            <w:r w:rsidRPr="00B138F3">
              <w:rPr>
                <w:rFonts w:ascii="GHEA Grapalat" w:hAnsi="GHEA Grapalat"/>
              </w:rPr>
              <w:tab/>
              <w:t xml:space="preserve">Наименование, или имя, фамилия </w:t>
            </w:r>
            <w:proofErr w:type="spellStart"/>
            <w:r w:rsidRPr="00B138F3">
              <w:rPr>
                <w:rFonts w:ascii="GHEA Grapalat" w:hAnsi="GHEA Grapalat"/>
              </w:rPr>
              <w:t>бенефициара:</w:t>
            </w:r>
            <w:r w:rsidR="005D026A" w:rsidRPr="00112E8C">
              <w:rPr>
                <w:rFonts w:ascii="Sylfaen" w:hAnsi="Sylfaen"/>
              </w:rPr>
              <w:t>“Полноценная</w:t>
            </w:r>
            <w:proofErr w:type="spellEnd"/>
            <w:r w:rsidR="005D026A" w:rsidRPr="00112E8C">
              <w:rPr>
                <w:rFonts w:ascii="Sylfaen" w:hAnsi="Sylfaen"/>
              </w:rPr>
              <w:t xml:space="preserve"> жизнь” продвижение инклюзивного общества ОО</w:t>
            </w:r>
          </w:p>
          <w:p w14:paraId="284B9ECC" w14:textId="77777777" w:rsidR="00BE2572" w:rsidRPr="00B138F3" w:rsidRDefault="00BE2572" w:rsidP="00DE2AE3">
            <w:pPr>
              <w:widowControl w:val="0"/>
              <w:tabs>
                <w:tab w:val="left" w:pos="855"/>
              </w:tabs>
              <w:spacing w:after="160"/>
              <w:ind w:left="360"/>
              <w:rPr>
                <w:rFonts w:ascii="GHEA Grapalat" w:hAnsi="GHEA Grapalat"/>
              </w:rPr>
            </w:pPr>
          </w:p>
        </w:tc>
      </w:tr>
      <w:tr w:rsidR="00B138F3" w:rsidRPr="00B138F3" w14:paraId="7294D75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4F20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D13B43"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153F27" w14:textId="77777777" w:rsidR="005D026A" w:rsidRPr="00B142B6" w:rsidRDefault="00BE2572" w:rsidP="005D026A">
            <w:pPr>
              <w:rPr>
                <w:rFonts w:ascii="Sylfaen" w:hAnsi="Sylfaen"/>
                <w:lang w:val="en-US"/>
              </w:rPr>
            </w:pPr>
            <w:r w:rsidRPr="00B138F3">
              <w:rPr>
                <w:rFonts w:ascii="GHEA Grapalat" w:hAnsi="GHEA Grapalat"/>
              </w:rPr>
              <w:t>11.</w:t>
            </w:r>
            <w:r w:rsidRPr="00B138F3">
              <w:rPr>
                <w:rFonts w:ascii="GHEA Grapalat" w:hAnsi="GHEA Grapalat"/>
              </w:rPr>
              <w:tab/>
              <w:t>УНН бенефициара:</w:t>
            </w:r>
            <w:r w:rsidR="005D026A" w:rsidRPr="00BD7463">
              <w:rPr>
                <w:rFonts w:ascii="Sylfaen" w:hAnsi="Sylfaen" w:cs="Arial"/>
                <w:color w:val="2C2D2E"/>
                <w:sz w:val="19"/>
                <w:szCs w:val="19"/>
                <w:shd w:val="clear" w:color="auto" w:fill="FFFFFF"/>
              </w:rPr>
              <w:t>06405487</w:t>
            </w:r>
          </w:p>
          <w:p w14:paraId="71249767" w14:textId="77777777" w:rsidR="00BE2572" w:rsidRPr="00B138F3" w:rsidRDefault="00BE2572" w:rsidP="00DE2AE3">
            <w:pPr>
              <w:widowControl w:val="0"/>
              <w:tabs>
                <w:tab w:val="left" w:pos="855"/>
              </w:tabs>
              <w:spacing w:after="160"/>
              <w:ind w:left="360"/>
              <w:rPr>
                <w:rFonts w:ascii="GHEA Grapalat" w:hAnsi="GHEA Grapalat"/>
              </w:rPr>
            </w:pPr>
          </w:p>
        </w:tc>
      </w:tr>
      <w:tr w:rsidR="00B138F3" w:rsidRPr="00B138F3" w14:paraId="390D82E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DB4219" w14:textId="77777777" w:rsidR="005D026A" w:rsidRPr="005D026A" w:rsidRDefault="00BE2572" w:rsidP="005D026A">
            <w:pPr>
              <w:rPr>
                <w:rFonts w:ascii="Sylfaen" w:hAnsi="Sylfaen"/>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5D026A" w:rsidRPr="00B142B6">
              <w:rPr>
                <w:rFonts w:ascii="Sylfaen" w:hAnsi="Sylfaen"/>
              </w:rPr>
              <w:t xml:space="preserve"> Оперативный отдел аппарата Министерства финансов РА</w:t>
            </w:r>
          </w:p>
          <w:p w14:paraId="72837ADE" w14:textId="77777777" w:rsidR="00BE2572" w:rsidRPr="00B138F3" w:rsidRDefault="00BE2572" w:rsidP="00DE2AE3">
            <w:pPr>
              <w:widowControl w:val="0"/>
              <w:tabs>
                <w:tab w:val="left" w:pos="855"/>
              </w:tabs>
              <w:spacing w:after="160"/>
              <w:ind w:left="360"/>
              <w:rPr>
                <w:rFonts w:ascii="GHEA Grapalat" w:hAnsi="GHEA Grapalat"/>
              </w:rPr>
            </w:pPr>
          </w:p>
        </w:tc>
      </w:tr>
      <w:tr w:rsidR="00B138F3" w:rsidRPr="00B138F3" w14:paraId="1FF491D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45D57" w14:textId="77777777" w:rsidR="005D026A" w:rsidRDefault="00BE2572" w:rsidP="005D026A">
            <w:pPr>
              <w:rPr>
                <w:rFonts w:ascii="Sylfaen" w:hAnsi="Sylfaen" w:cs="Arial"/>
                <w:sz w:val="20"/>
                <w:lang w:val="en-US"/>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5D026A" w:rsidRPr="00BD7463">
              <w:rPr>
                <w:rFonts w:ascii="Sylfaen" w:hAnsi="Sylfaen" w:cs="Arial"/>
                <w:sz w:val="20"/>
                <w:lang w:val="hy-AM"/>
              </w:rPr>
              <w:t>900008000698</w:t>
            </w:r>
          </w:p>
          <w:p w14:paraId="635DC8FE" w14:textId="77777777" w:rsidR="00BE2572" w:rsidRPr="00B138F3" w:rsidRDefault="00BE2572" w:rsidP="00DE2AE3">
            <w:pPr>
              <w:widowControl w:val="0"/>
              <w:tabs>
                <w:tab w:val="left" w:pos="855"/>
              </w:tabs>
              <w:spacing w:after="160"/>
              <w:ind w:left="360"/>
              <w:rPr>
                <w:rFonts w:ascii="GHEA Grapalat" w:hAnsi="GHEA Grapalat"/>
              </w:rPr>
            </w:pPr>
          </w:p>
        </w:tc>
      </w:tr>
      <w:tr w:rsidR="00B138F3" w:rsidRPr="00B138F3" w14:paraId="5844071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8AB4B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D65E5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D07D5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A2ADC7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317A3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FC4897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58691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E123B9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1DAB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F5CBA5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846D2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5E494F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65DD38"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D3A11A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D33CFF4"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14:paraId="67BD7FA8" w14:textId="77777777" w:rsidR="00BE2572" w:rsidRPr="00B138F3" w:rsidRDefault="00BE2572" w:rsidP="00DE2AE3">
            <w:pPr>
              <w:widowControl w:val="0"/>
              <w:spacing w:after="160"/>
              <w:rPr>
                <w:rFonts w:ascii="GHEA Grapalat" w:hAnsi="GHEA Grapalat" w:cs="Sylfaen"/>
              </w:rPr>
            </w:pPr>
          </w:p>
          <w:p w14:paraId="6BD73CD3"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B4560F7" w14:textId="77777777" w:rsidR="00BE2572" w:rsidRPr="00B138F3" w:rsidRDefault="00BE2572" w:rsidP="00DE2AE3">
            <w:pPr>
              <w:widowControl w:val="0"/>
              <w:spacing w:after="160"/>
              <w:rPr>
                <w:rFonts w:ascii="GHEA Grapalat" w:hAnsi="GHEA Grapalat" w:cs="Sylfaen"/>
              </w:rPr>
            </w:pPr>
          </w:p>
          <w:p w14:paraId="6FA5B660"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3526820" w14:textId="77777777" w:rsidR="00BE2572" w:rsidRPr="00B138F3" w:rsidRDefault="00BE2572" w:rsidP="00DE2AE3">
            <w:pPr>
              <w:widowControl w:val="0"/>
              <w:spacing w:after="160"/>
              <w:rPr>
                <w:rFonts w:ascii="GHEA Grapalat" w:hAnsi="GHEA Grapalat" w:cs="Sylfaen"/>
              </w:rPr>
            </w:pPr>
          </w:p>
          <w:p w14:paraId="4B717927"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B41ABB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165E141"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C7F368E" w14:textId="77777777" w:rsidR="00BE2572" w:rsidRPr="00B138F3" w:rsidRDefault="00BE2572" w:rsidP="00DE2AE3">
            <w:pPr>
              <w:widowControl w:val="0"/>
              <w:spacing w:after="160"/>
              <w:rPr>
                <w:rFonts w:ascii="GHEA Grapalat" w:hAnsi="GHEA Grapalat" w:cs="Sylfaen"/>
              </w:rPr>
            </w:pPr>
          </w:p>
          <w:p w14:paraId="775CCB69"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DF4810B" w14:textId="77777777" w:rsidR="00BE2572" w:rsidRPr="00B138F3" w:rsidRDefault="00BE2572" w:rsidP="00DE2AE3">
            <w:pPr>
              <w:widowControl w:val="0"/>
              <w:spacing w:after="160"/>
              <w:jc w:val="right"/>
              <w:rPr>
                <w:rFonts w:ascii="GHEA Grapalat" w:hAnsi="GHEA Grapalat" w:cs="Tahoma"/>
              </w:rPr>
            </w:pPr>
          </w:p>
          <w:p w14:paraId="68074D3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B2B6A4F" w14:textId="77777777" w:rsidR="00BE2572" w:rsidRPr="00B138F3" w:rsidRDefault="00BE2572" w:rsidP="00DE2AE3">
            <w:pPr>
              <w:widowControl w:val="0"/>
              <w:spacing w:after="160"/>
              <w:rPr>
                <w:rFonts w:ascii="GHEA Grapalat" w:hAnsi="GHEA Grapalat" w:cs="Sylfaen"/>
              </w:rPr>
            </w:pPr>
          </w:p>
          <w:p w14:paraId="4B9A65A4"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29E69EEE"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7C5168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EFE1C7A" w14:textId="77777777" w:rsidR="00BE2572" w:rsidRPr="00B138F3" w:rsidRDefault="00BE2572" w:rsidP="00DE2AE3">
            <w:pPr>
              <w:widowControl w:val="0"/>
              <w:spacing w:after="160"/>
              <w:rPr>
                <w:rFonts w:ascii="GHEA Grapalat" w:hAnsi="GHEA Grapalat"/>
              </w:rPr>
            </w:pPr>
          </w:p>
          <w:p w14:paraId="15972939"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3152C52"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E5243F8" w14:textId="77777777" w:rsidR="00BE2572" w:rsidRPr="00B138F3" w:rsidRDefault="00BE2572" w:rsidP="00DE2AE3">
            <w:pPr>
              <w:widowControl w:val="0"/>
              <w:spacing w:after="160"/>
              <w:rPr>
                <w:rFonts w:ascii="GHEA Grapalat" w:hAnsi="GHEA Grapalat" w:cs="Tahoma"/>
              </w:rPr>
            </w:pPr>
          </w:p>
          <w:p w14:paraId="7506566F"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F2EDC42"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3C4943D" w14:textId="77777777" w:rsidR="00BE2572" w:rsidRPr="00B138F3" w:rsidRDefault="00BE2572" w:rsidP="00DE2AE3">
            <w:pPr>
              <w:widowControl w:val="0"/>
              <w:spacing w:after="160"/>
              <w:rPr>
                <w:rFonts w:ascii="GHEA Grapalat" w:hAnsi="GHEA Grapalat" w:cs="Tahoma"/>
              </w:rPr>
            </w:pPr>
          </w:p>
          <w:p w14:paraId="7777ADD7"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5550E76"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B189A5C" w14:textId="77777777" w:rsidR="00BE2572" w:rsidRPr="00B138F3" w:rsidRDefault="00BE2572" w:rsidP="00DE2AE3">
            <w:pPr>
              <w:widowControl w:val="0"/>
              <w:spacing w:after="160"/>
              <w:rPr>
                <w:rFonts w:ascii="GHEA Grapalat" w:hAnsi="GHEA Grapalat" w:cs="Arial"/>
              </w:rPr>
            </w:pPr>
          </w:p>
        </w:tc>
      </w:tr>
      <w:tr w:rsidR="00B138F3" w:rsidRPr="00B138F3" w14:paraId="21503C2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F6BCC55"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58A9160" w14:textId="77777777" w:rsidR="00BE2572" w:rsidRPr="00B138F3" w:rsidRDefault="00BE2572" w:rsidP="00DE2AE3">
            <w:pPr>
              <w:widowControl w:val="0"/>
              <w:spacing w:after="160"/>
              <w:rPr>
                <w:rFonts w:ascii="GHEA Grapalat" w:hAnsi="GHEA Grapalat" w:cs="Sylfaen"/>
              </w:rPr>
            </w:pPr>
          </w:p>
          <w:p w14:paraId="1FF7E811"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8EA600"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F830EF6" w14:textId="77777777" w:rsidR="00BE2572" w:rsidRPr="00B138F3" w:rsidRDefault="00BE2572" w:rsidP="00DE2AE3">
            <w:pPr>
              <w:widowControl w:val="0"/>
              <w:spacing w:after="160"/>
              <w:rPr>
                <w:rFonts w:ascii="GHEA Grapalat" w:hAnsi="GHEA Grapalat"/>
              </w:rPr>
            </w:pPr>
          </w:p>
          <w:p w14:paraId="11E1DFB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E1FB73A" w14:textId="77777777" w:rsidR="00BE2572" w:rsidRPr="00B138F3" w:rsidRDefault="00BE2572" w:rsidP="00BE2572">
      <w:pPr>
        <w:widowControl w:val="0"/>
        <w:spacing w:after="160"/>
        <w:jc w:val="center"/>
        <w:rPr>
          <w:rFonts w:ascii="GHEA Grapalat" w:hAnsi="GHEA Grapalat" w:cs="Sylfaen"/>
        </w:rPr>
      </w:pPr>
    </w:p>
    <w:p w14:paraId="41C4DB80"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59684"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150C17B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E477E7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F60E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992B61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C5F9CA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B0A149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CC43E0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F8D026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FA17A5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0E018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0291F7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4A8796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305EB1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CD2F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C6E9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4F24F4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ED811C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22E3DC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DDA35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19AB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4CA94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AC045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828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73DC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439CC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72F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05C4C0"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559E2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41E0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50FE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11293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6E2C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A50C9C"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E1A9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7D0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3C349D"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BB2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E0733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AA56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CD0DC9"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2969C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ED9C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8F57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A19E2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EF79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4A4E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EA500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B0054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A778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1B4B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4593F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A22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AE4E0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974D9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157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07C3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8DD7E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DF19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543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223DE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52091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78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C022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FBA4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B0D87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E810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CC991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BE7D4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997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8B5F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AC8F9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176F3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26E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0F5DA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2DE5E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D53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B04B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850DE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EEC0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045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D340F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15070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B2C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F3F6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4422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F5DF9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52C7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DBB2D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0CC3D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5FF0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8719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D8D4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78DA0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38FD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C73A0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AD303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ECD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8B28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B64A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D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5B72E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F7563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7520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7438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A7D5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A50C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64F4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30F8D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6B70F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ECC0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9102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1116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C305C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0A8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5EEA8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FD46C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CF4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5E53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FB2DF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4E8ED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74E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44896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FB051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A2236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9700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B0B75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E0A3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2ED6D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99CCD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9661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71EFE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08960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B8A9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44751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F0E4B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D1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83D0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FD59A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C22AF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3BB3C1"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A6BD4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5BC31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925B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2B9903D"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3DF40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6AF3F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D1D35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A5DC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AF704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7B4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5C18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2519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A41E2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C88F4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06374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9D42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01F9D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F0F7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5E3F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B3E7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4D64D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C6F2E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CF896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8569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33D16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99E3D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AE41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07E5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7FBF3CF"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7C508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CDBF2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87001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A46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9686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508A2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64B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ED687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72A9A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A6A84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01F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31B2C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492AE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442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7CEA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924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63AD7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E3952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5F4B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9CF5B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301FA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2F1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347E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E8B37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1C533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0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B1200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CB7EB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D0EB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7DFD6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129F5BE"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45EB3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63AE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1DEF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369C0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0476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454B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E7046F2"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B0CFE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0F18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E3680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BEDAD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30A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7B5C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AAFF3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89AFF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1C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8E826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D2B63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48ECE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904D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09A210"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675705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77B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48024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10FB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9BC9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7C90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CCC2B9" w14:textId="77777777" w:rsidR="00BE2572" w:rsidRPr="00B138F3" w:rsidRDefault="00BE2572" w:rsidP="00DE2AE3">
            <w:pPr>
              <w:widowControl w:val="0"/>
              <w:spacing w:after="120"/>
              <w:jc w:val="center"/>
              <w:rPr>
                <w:rFonts w:ascii="GHEA Grapalat" w:hAnsi="GHEA Grapalat"/>
                <w:sz w:val="18"/>
                <w:szCs w:val="18"/>
              </w:rPr>
            </w:pPr>
          </w:p>
        </w:tc>
      </w:tr>
    </w:tbl>
    <w:p w14:paraId="1077243A" w14:textId="77777777" w:rsidR="00BE2572" w:rsidRPr="00B138F3" w:rsidRDefault="00BE2572" w:rsidP="00BE2572">
      <w:pPr>
        <w:widowControl w:val="0"/>
        <w:spacing w:after="160"/>
        <w:ind w:left="567" w:right="565"/>
        <w:jc w:val="center"/>
        <w:rPr>
          <w:rFonts w:ascii="GHEA Grapalat" w:hAnsi="GHEA Grapalat"/>
          <w:b/>
        </w:rPr>
      </w:pPr>
    </w:p>
    <w:p w14:paraId="45B57673" w14:textId="77777777" w:rsidR="00BE2572" w:rsidRPr="00B138F3" w:rsidRDefault="00BE2572" w:rsidP="00BE2572">
      <w:pPr>
        <w:widowControl w:val="0"/>
        <w:spacing w:after="160"/>
        <w:ind w:left="567" w:right="565"/>
        <w:jc w:val="center"/>
        <w:rPr>
          <w:rFonts w:ascii="GHEA Grapalat" w:hAnsi="GHEA Grapalat"/>
          <w:b/>
        </w:rPr>
      </w:pPr>
    </w:p>
    <w:p w14:paraId="5D8DE827" w14:textId="77777777" w:rsidR="00BE2572" w:rsidRPr="00B138F3" w:rsidRDefault="00BE2572" w:rsidP="00BE2572">
      <w:pPr>
        <w:widowControl w:val="0"/>
        <w:spacing w:after="160"/>
        <w:ind w:left="567" w:right="565"/>
        <w:jc w:val="center"/>
        <w:rPr>
          <w:rFonts w:ascii="GHEA Grapalat" w:hAnsi="GHEA Grapalat"/>
          <w:b/>
        </w:rPr>
      </w:pPr>
    </w:p>
    <w:p w14:paraId="280FF9DC" w14:textId="77777777" w:rsidR="00BE2572" w:rsidRPr="00B138F3" w:rsidRDefault="00BE2572" w:rsidP="00BE2572">
      <w:pPr>
        <w:widowControl w:val="0"/>
        <w:spacing w:after="160"/>
        <w:ind w:left="567" w:right="565"/>
        <w:jc w:val="center"/>
        <w:rPr>
          <w:rFonts w:ascii="GHEA Grapalat" w:hAnsi="GHEA Grapalat"/>
          <w:b/>
        </w:rPr>
      </w:pPr>
    </w:p>
    <w:p w14:paraId="07F130A9" w14:textId="77777777" w:rsidR="00BE2572" w:rsidRPr="00B138F3" w:rsidRDefault="00BE2572" w:rsidP="00BE2572">
      <w:pPr>
        <w:widowControl w:val="0"/>
        <w:spacing w:after="160"/>
        <w:ind w:left="567" w:right="565"/>
        <w:jc w:val="center"/>
        <w:rPr>
          <w:rFonts w:ascii="GHEA Grapalat" w:hAnsi="GHEA Grapalat"/>
          <w:b/>
        </w:rPr>
      </w:pPr>
    </w:p>
    <w:p w14:paraId="4AE47EAA" w14:textId="77777777" w:rsidR="00BE2572" w:rsidRPr="00B138F3" w:rsidRDefault="00BE2572" w:rsidP="00BE2572">
      <w:pPr>
        <w:widowControl w:val="0"/>
        <w:spacing w:after="160"/>
        <w:ind w:left="567" w:right="565"/>
        <w:jc w:val="center"/>
        <w:rPr>
          <w:rFonts w:ascii="GHEA Grapalat" w:hAnsi="GHEA Grapalat"/>
          <w:b/>
        </w:rPr>
      </w:pPr>
    </w:p>
    <w:p w14:paraId="3ADC0D3C" w14:textId="77777777" w:rsidR="00BE2572" w:rsidRPr="00B138F3" w:rsidRDefault="00BE2572" w:rsidP="00BE2572">
      <w:pPr>
        <w:widowControl w:val="0"/>
        <w:spacing w:after="160"/>
        <w:ind w:left="567" w:right="565"/>
        <w:jc w:val="center"/>
        <w:rPr>
          <w:rFonts w:ascii="GHEA Grapalat" w:hAnsi="GHEA Grapalat"/>
          <w:b/>
        </w:rPr>
      </w:pPr>
    </w:p>
    <w:p w14:paraId="26F48998" w14:textId="77777777" w:rsidR="00BE2572" w:rsidRPr="00B138F3" w:rsidRDefault="00BE2572" w:rsidP="00BE2572">
      <w:pPr>
        <w:widowControl w:val="0"/>
        <w:spacing w:after="160"/>
        <w:ind w:left="567" w:right="565"/>
        <w:jc w:val="center"/>
        <w:rPr>
          <w:rFonts w:ascii="GHEA Grapalat" w:hAnsi="GHEA Grapalat"/>
          <w:b/>
        </w:rPr>
      </w:pPr>
    </w:p>
    <w:p w14:paraId="0E4F5B0C" w14:textId="77777777" w:rsidR="00BE2572" w:rsidRPr="00B138F3" w:rsidRDefault="00BE2572" w:rsidP="00BE2572">
      <w:pPr>
        <w:widowControl w:val="0"/>
        <w:spacing w:after="160"/>
        <w:ind w:left="567" w:right="565"/>
        <w:jc w:val="center"/>
        <w:rPr>
          <w:rFonts w:ascii="GHEA Grapalat" w:hAnsi="GHEA Grapalat"/>
          <w:b/>
        </w:rPr>
      </w:pPr>
    </w:p>
    <w:p w14:paraId="15649223" w14:textId="77777777" w:rsidR="00BE2572" w:rsidRPr="00B138F3" w:rsidRDefault="00BE2572" w:rsidP="00BE2572">
      <w:pPr>
        <w:widowControl w:val="0"/>
        <w:spacing w:after="160"/>
        <w:ind w:left="567" w:right="565"/>
        <w:jc w:val="center"/>
        <w:rPr>
          <w:rFonts w:ascii="GHEA Grapalat" w:hAnsi="GHEA Grapalat"/>
          <w:b/>
        </w:rPr>
      </w:pPr>
    </w:p>
    <w:p w14:paraId="4E46F3B9"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300E417"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243AFEB4" w14:textId="3281EAD2" w:rsidR="005D026A" w:rsidRDefault="00071D1C" w:rsidP="005D026A">
      <w:pPr>
        <w:jc w:val="right"/>
        <w:rPr>
          <w:rFonts w:ascii="GHEA Grapalat" w:hAnsi="GHEA Grapalat"/>
          <w:i/>
          <w:lang w:val="af-ZA"/>
        </w:rPr>
      </w:pPr>
      <w:r w:rsidRPr="00B138F3">
        <w:rPr>
          <w:rFonts w:ascii="GHEA Grapalat" w:hAnsi="GHEA Grapalat"/>
          <w:b/>
        </w:rPr>
        <w:t>к Приглашению на электронный аукцион</w:t>
      </w:r>
      <w:r w:rsidR="008D352C" w:rsidRPr="00B138F3">
        <w:rPr>
          <w:rFonts w:ascii="GHEA Grapalat" w:hAnsi="GHEA Grapalat" w:cs="Sylfaen"/>
          <w:b/>
        </w:rPr>
        <w:br/>
      </w:r>
      <w:r w:rsidRPr="00B138F3">
        <w:rPr>
          <w:rFonts w:ascii="GHEA Grapalat" w:hAnsi="GHEA Grapalat"/>
          <w:b/>
        </w:rPr>
        <w:t xml:space="preserve">под кодом </w:t>
      </w:r>
      <w:r w:rsidR="006132ED" w:rsidRPr="00B138F3">
        <w:rPr>
          <w:rFonts w:ascii="GHEA Grapalat" w:hAnsi="GHEA Grapalat"/>
          <w:b/>
        </w:rPr>
        <w:t>"</w:t>
      </w:r>
      <w:r w:rsidRPr="00B138F3">
        <w:rPr>
          <w:rFonts w:ascii="GHEA Grapalat" w:hAnsi="GHEA Grapalat"/>
          <w:b/>
        </w:rPr>
        <w:t>---</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064A09A6" w14:textId="77777777" w:rsidR="00071D1C" w:rsidRPr="005D026A" w:rsidRDefault="00071D1C" w:rsidP="00B46D58">
      <w:pPr>
        <w:pStyle w:val="31"/>
        <w:widowControl w:val="0"/>
        <w:spacing w:after="160" w:line="240" w:lineRule="auto"/>
        <w:jc w:val="right"/>
        <w:rPr>
          <w:rFonts w:ascii="GHEA Grapalat" w:hAnsi="GHEA Grapalat" w:cs="Sylfaen"/>
          <w:b/>
          <w:sz w:val="24"/>
          <w:szCs w:val="24"/>
          <w:lang w:val="af-ZA"/>
        </w:rPr>
      </w:pPr>
    </w:p>
    <w:p w14:paraId="6160D901" w14:textId="77777777" w:rsidR="008D352C" w:rsidRPr="00B138F3" w:rsidRDefault="008D352C" w:rsidP="00B46D58">
      <w:pPr>
        <w:widowControl w:val="0"/>
        <w:spacing w:after="160"/>
        <w:ind w:left="-142" w:firstLine="142"/>
        <w:jc w:val="center"/>
        <w:rPr>
          <w:rFonts w:ascii="GHEA Grapalat" w:hAnsi="GHEA Grapalat"/>
          <w:i/>
        </w:rPr>
      </w:pPr>
    </w:p>
    <w:p w14:paraId="5B71E1F0"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3AF5A794" w14:textId="77777777" w:rsidR="005D026A" w:rsidRPr="005D026A" w:rsidRDefault="00071D1C" w:rsidP="005D026A">
      <w:pPr>
        <w:jc w:val="center"/>
        <w:rPr>
          <w:rFonts w:ascii="Sylfaen" w:hAnsi="Sylfaen"/>
          <w:b/>
        </w:rPr>
      </w:pPr>
      <w:r w:rsidRPr="00B138F3">
        <w:rPr>
          <w:rFonts w:ascii="GHEA Grapalat" w:hAnsi="GHEA Grapalat"/>
          <w:b/>
        </w:rPr>
        <w:t>ПОСТАВК</w:t>
      </w:r>
      <w:r w:rsidR="00F15CED" w:rsidRPr="00B138F3">
        <w:rPr>
          <w:rFonts w:ascii="GHEA Grapalat" w:hAnsi="GHEA Grapalat"/>
          <w:b/>
        </w:rPr>
        <w:t xml:space="preserve">И ТОВАРА ДЛЯ </w:t>
      </w:r>
      <w:r w:rsidR="005D026A" w:rsidRPr="005D026A">
        <w:rPr>
          <w:rFonts w:ascii="GHEA Grapalat" w:hAnsi="GHEA Grapalat"/>
          <w:b/>
        </w:rPr>
        <w:t xml:space="preserve">НУЖД </w:t>
      </w:r>
      <w:r w:rsidR="005D026A" w:rsidRPr="005D026A">
        <w:rPr>
          <w:rFonts w:ascii="Sylfaen" w:hAnsi="Sylfaen"/>
          <w:b/>
        </w:rPr>
        <w:t>“ПОЛНОЦЕННАЯ ЖИЗНЬ” ПРОДВИЖЕНИЕ ИНКЛЮЗИВНОГО ОБЩЕСТВА ОО</w:t>
      </w:r>
    </w:p>
    <w:p w14:paraId="7D2AA81C" w14:textId="33B60335" w:rsidR="005D026A" w:rsidRDefault="00071D1C" w:rsidP="005D026A">
      <w:pPr>
        <w:jc w:val="center"/>
        <w:rPr>
          <w:rFonts w:ascii="GHEA Grapalat" w:hAnsi="GHEA Grapalat"/>
          <w:i/>
          <w:lang w:val="af-ZA"/>
        </w:rPr>
      </w:pPr>
      <w:r w:rsidRPr="00B138F3">
        <w:rPr>
          <w:rFonts w:ascii="GHEA Grapalat" w:hAnsi="GHEA Grapalat"/>
          <w:b/>
        </w:rPr>
        <w:t xml:space="preserve">№ </w:t>
      </w:r>
      <w:r w:rsidR="005D026A">
        <w:rPr>
          <w:rFonts w:ascii="GHEA Grapalat" w:hAnsi="GHEA Grapalat"/>
          <w:i/>
          <w:lang w:val="af-ZA"/>
        </w:rPr>
        <w:t>«</w:t>
      </w:r>
      <w:r w:rsidR="005D026A">
        <w:rPr>
          <w:rFonts w:ascii="Sylfaen" w:hAnsi="Sylfaen" w:cs="Sylfaen"/>
          <w:i/>
          <w:lang w:val="af-ZA"/>
        </w:rPr>
        <w:t>ԼԿՆՀԽ</w:t>
      </w:r>
      <w:r w:rsidR="005D026A">
        <w:rPr>
          <w:rFonts w:ascii="Arial" w:hAnsi="Arial" w:cs="Arial"/>
          <w:i/>
          <w:lang w:val="af-ZA"/>
        </w:rPr>
        <w:t>-</w:t>
      </w:r>
      <w:r w:rsidR="005D026A">
        <w:rPr>
          <w:rFonts w:ascii="Sylfaen" w:hAnsi="Sylfaen" w:cs="Sylfaen"/>
          <w:i/>
          <w:lang w:val="af-ZA"/>
        </w:rPr>
        <w:t>ՀԿ</w:t>
      </w:r>
      <w:r w:rsidR="005D026A">
        <w:rPr>
          <w:rFonts w:ascii="Arial" w:hAnsi="Arial" w:cs="Arial"/>
          <w:i/>
          <w:lang w:val="af-ZA"/>
        </w:rPr>
        <w:t>-</w:t>
      </w:r>
      <w:r w:rsidR="00711E9E">
        <w:rPr>
          <w:rFonts w:ascii="Sylfaen" w:hAnsi="Sylfaen" w:cs="Sylfaen"/>
          <w:i/>
          <w:lang w:val="af-ZA"/>
        </w:rPr>
        <w:t>ԳՀԱՊՁԲ-</w:t>
      </w:r>
      <w:r w:rsidR="009903D0">
        <w:rPr>
          <w:rFonts w:ascii="Sylfaen" w:hAnsi="Sylfaen" w:cs="Sylfaen"/>
          <w:i/>
          <w:lang w:val="af-ZA"/>
        </w:rPr>
        <w:t>25/2</w:t>
      </w:r>
      <w:r w:rsidR="005D026A">
        <w:rPr>
          <w:rFonts w:ascii="GHEA Grapalat" w:hAnsi="GHEA Grapalat"/>
          <w:i/>
          <w:lang w:val="af-ZA"/>
        </w:rPr>
        <w:t>»</w:t>
      </w:r>
    </w:p>
    <w:p w14:paraId="68804815" w14:textId="77777777" w:rsidR="00071D1C" w:rsidRPr="005D026A" w:rsidRDefault="00071D1C" w:rsidP="005D026A">
      <w:pPr>
        <w:widowControl w:val="0"/>
        <w:spacing w:after="160"/>
        <w:ind w:left="-142" w:firstLine="142"/>
        <w:rPr>
          <w:rFonts w:ascii="Arial" w:hAnsi="Arial"/>
          <w:b/>
          <w:u w:val="single"/>
          <w:lang w:val="en-US"/>
        </w:rPr>
      </w:pPr>
    </w:p>
    <w:p w14:paraId="1C5A4F08" w14:textId="77777777" w:rsidR="00071D1C" w:rsidRPr="005D026A" w:rsidRDefault="00071D1C" w:rsidP="00B46D58">
      <w:pPr>
        <w:widowControl w:val="0"/>
        <w:spacing w:after="160"/>
        <w:jc w:val="center"/>
        <w:rPr>
          <w:rFonts w:ascii="Arial" w:hAnsi="Arial" w:cs="Sylfaen"/>
          <w:lang w:val="en-US"/>
        </w:rPr>
      </w:pPr>
    </w:p>
    <w:tbl>
      <w:tblPr>
        <w:tblW w:w="0" w:type="auto"/>
        <w:tblLook w:val="04A0" w:firstRow="1" w:lastRow="0" w:firstColumn="1" w:lastColumn="0" w:noHBand="0" w:noVBand="1"/>
      </w:tblPr>
      <w:tblGrid>
        <w:gridCol w:w="4643"/>
        <w:gridCol w:w="4643"/>
      </w:tblGrid>
      <w:tr w:rsidR="00F15CED" w:rsidRPr="00B138F3" w14:paraId="48132C01" w14:textId="77777777" w:rsidTr="00F15CED">
        <w:tc>
          <w:tcPr>
            <w:tcW w:w="4643" w:type="dxa"/>
          </w:tcPr>
          <w:p w14:paraId="4F96B3FB"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6383885C"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28C0280"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70489DB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CD6B485" w14:textId="77777777" w:rsidR="00071D1C" w:rsidRPr="00B138F3" w:rsidRDefault="00071D1C" w:rsidP="00B46D58">
      <w:pPr>
        <w:widowControl w:val="0"/>
        <w:spacing w:after="160"/>
        <w:ind w:firstLine="709"/>
        <w:jc w:val="both"/>
        <w:rPr>
          <w:rFonts w:ascii="GHEA Grapalat" w:hAnsi="GHEA Grapalat"/>
          <w:b/>
        </w:rPr>
      </w:pPr>
    </w:p>
    <w:p w14:paraId="43D819B9"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545FAC04"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556FF2D" w14:textId="77777777" w:rsidR="00071D1C" w:rsidRPr="00B138F3" w:rsidRDefault="00071D1C" w:rsidP="00B46D58">
      <w:pPr>
        <w:widowControl w:val="0"/>
        <w:spacing w:after="160"/>
        <w:ind w:firstLine="709"/>
        <w:jc w:val="both"/>
        <w:rPr>
          <w:rFonts w:ascii="GHEA Grapalat" w:hAnsi="GHEA Grapalat" w:cs="Times Armenian"/>
        </w:rPr>
      </w:pPr>
    </w:p>
    <w:p w14:paraId="2588468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78057EBA"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5DBAAC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5734061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1DA59C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30B1F9D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6CA4D7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0A0B1DC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678261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0FD19F3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7D6C27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04F06C1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66F5BD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92304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6C86DC"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17E7C8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C7C931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62230A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755D99B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2DDE50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35A833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0CEABA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639BC9B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6A960C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974267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7F3D7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0A12AE5"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1F75188"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47FFAD0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69E4DB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2196E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54B3131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74EFC9D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2E1F4CAB"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01CD16D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33F2CE7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04E85F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61ACB2D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3955C74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2ACA11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4FD3D6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22845F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1025F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C8E22EA"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3DE5A4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043A258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5BE1CFB"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296AB5D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3"/>
        <w:t>18</w:t>
      </w:r>
      <w:r w:rsidR="00C45B20" w:rsidRPr="00B138F3">
        <w:rPr>
          <w:rFonts w:ascii="GHEA Grapalat" w:hAnsi="GHEA Grapalat"/>
        </w:rPr>
        <w:t>.</w:t>
      </w:r>
    </w:p>
    <w:p w14:paraId="7DCE6E63"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5D026A" w:rsidRPr="005D026A">
        <w:rPr>
          <w:rFonts w:ascii="GHEA Grapalat" w:hAnsi="GHEA Grapalat"/>
        </w:rPr>
        <w:t>2</w:t>
      </w:r>
      <w:r w:rsidR="005D026A" w:rsidRPr="005D026A">
        <w:rPr>
          <w:rFonts w:ascii="Arial" w:hAnsi="Arial"/>
        </w:rPr>
        <w:t>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36DCD23"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5663BD9C"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4B6DFA4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527C2F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16EA47D"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4"/>
        <w:t>19</w:t>
      </w:r>
      <w:r w:rsidRPr="00B138F3">
        <w:rPr>
          <w:rFonts w:ascii="GHEA Grapalat" w:hAnsi="GHEA Grapalat"/>
        </w:rPr>
        <w:t>.</w:t>
      </w:r>
    </w:p>
    <w:p w14:paraId="3CA942CD"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447481D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44A53CD7"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21BDEFF"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2469CC6"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9F94459"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6AC0042A"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36CA695"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A3F8E79" w14:textId="77777777" w:rsidR="00BE5F44" w:rsidRDefault="00BE5F44" w:rsidP="00B46D58">
      <w:pPr>
        <w:widowControl w:val="0"/>
        <w:tabs>
          <w:tab w:val="left" w:pos="1134"/>
        </w:tabs>
        <w:spacing w:after="160"/>
        <w:ind w:firstLine="567"/>
        <w:jc w:val="both"/>
        <w:rPr>
          <w:rFonts w:ascii="GHEA Grapalat" w:hAnsi="GHEA Grapalat"/>
        </w:rPr>
      </w:pPr>
    </w:p>
    <w:p w14:paraId="5349AAD2"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4C2B2596"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2E4DC98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939184E"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E66677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99D09B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88998A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1B11D59"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2BFB67A" w14:textId="77777777" w:rsidR="00D52566" w:rsidRPr="00B138F3" w:rsidRDefault="00D52566" w:rsidP="00B46D58">
      <w:pPr>
        <w:rPr>
          <w:rFonts w:ascii="GHEA Grapalat" w:hAnsi="GHEA Grapalat"/>
          <w:lang w:val="hy-AM"/>
        </w:rPr>
      </w:pPr>
    </w:p>
    <w:p w14:paraId="5FC8234F"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BFF885C"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51EF229" w14:textId="77777777" w:rsidR="0094684E" w:rsidRPr="00B138F3" w:rsidRDefault="0094684E" w:rsidP="00B46D58">
      <w:pPr>
        <w:widowControl w:val="0"/>
        <w:spacing w:after="160"/>
        <w:jc w:val="center"/>
        <w:rPr>
          <w:rFonts w:ascii="GHEA Grapalat" w:hAnsi="GHEA Grapalat"/>
          <w:lang w:val="hy-AM"/>
        </w:rPr>
      </w:pPr>
    </w:p>
    <w:p w14:paraId="7F3CE65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5E5D4A1B"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BF0D82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6"/>
        <w:t>21</w:t>
      </w:r>
      <w:r w:rsidRPr="00B138F3">
        <w:rPr>
          <w:rFonts w:ascii="GHEA Grapalat" w:hAnsi="GHEA Grapalat"/>
        </w:rPr>
        <w:t>.</w:t>
      </w:r>
    </w:p>
    <w:p w14:paraId="21A0608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20A3DC2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941BE7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A342C66"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3E98311A"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A08996"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CCB22D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804B34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75E798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7"/>
        <w:t>22</w:t>
      </w:r>
      <w:r w:rsidRPr="00B138F3">
        <w:rPr>
          <w:rFonts w:ascii="GHEA Grapalat" w:hAnsi="GHEA Grapalat"/>
        </w:rPr>
        <w:t>.</w:t>
      </w:r>
    </w:p>
    <w:p w14:paraId="4E699FA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8"/>
        <w:t>23</w:t>
      </w:r>
      <w:r w:rsidRPr="00B138F3">
        <w:rPr>
          <w:rFonts w:ascii="GHEA Grapalat" w:hAnsi="GHEA Grapalat"/>
        </w:rPr>
        <w:t>.</w:t>
      </w:r>
    </w:p>
    <w:p w14:paraId="451F12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40C04C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1F425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064108D5"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7FC855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D94D3D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518ED80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7001B1E5"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29"/>
        <w:t>24</w:t>
      </w:r>
    </w:p>
    <w:p w14:paraId="0C1290F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52B0E53D" w14:textId="77777777" w:rsidTr="0016519F">
        <w:tc>
          <w:tcPr>
            <w:tcW w:w="4536" w:type="dxa"/>
          </w:tcPr>
          <w:p w14:paraId="3F50D183"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1A8270C0"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192C2748"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DEBAB1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50FFC41" w14:textId="77777777" w:rsidR="00071D1C" w:rsidRPr="00B138F3" w:rsidRDefault="00071D1C" w:rsidP="00B46D58">
            <w:pPr>
              <w:widowControl w:val="0"/>
              <w:spacing w:after="160"/>
              <w:jc w:val="center"/>
              <w:rPr>
                <w:rFonts w:ascii="GHEA Grapalat" w:hAnsi="GHEA Grapalat"/>
              </w:rPr>
            </w:pPr>
          </w:p>
        </w:tc>
        <w:tc>
          <w:tcPr>
            <w:tcW w:w="4343" w:type="dxa"/>
          </w:tcPr>
          <w:p w14:paraId="314D347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9E26D74"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E8DEC2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5A8AAE5"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7572B07" w14:textId="77777777" w:rsidR="00382B60" w:rsidRDefault="00382B60" w:rsidP="00B46D58">
      <w:pPr>
        <w:widowControl w:val="0"/>
        <w:spacing w:after="160"/>
        <w:ind w:firstLine="567"/>
        <w:jc w:val="both"/>
        <w:rPr>
          <w:rFonts w:ascii="GHEA Grapalat" w:hAnsi="GHEA Grapalat"/>
          <w:i/>
          <w:lang w:val="hy-AM"/>
        </w:rPr>
      </w:pPr>
    </w:p>
    <w:p w14:paraId="161A8B87"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136787AC" w14:textId="77777777" w:rsidR="00071D1C" w:rsidRPr="00B138F3" w:rsidRDefault="00071D1C" w:rsidP="00B46D58">
      <w:pPr>
        <w:widowControl w:val="0"/>
        <w:spacing w:after="160"/>
        <w:rPr>
          <w:rFonts w:ascii="GHEA Grapalat" w:hAnsi="GHEA Grapalat"/>
        </w:rPr>
      </w:pPr>
    </w:p>
    <w:p w14:paraId="05CC8BDB"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131E172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046A9DF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93AD71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14:paraId="31593B7C" w14:textId="77777777" w:rsidR="007F4D84" w:rsidRPr="003F546F" w:rsidRDefault="00071D1C" w:rsidP="003300AC">
      <w:pPr>
        <w:widowControl w:val="0"/>
        <w:spacing w:after="160"/>
        <w:jc w:val="right"/>
        <w:rPr>
          <w:rFonts w:ascii="GHEA Grapalat" w:hAnsi="GHEA Grapalat"/>
        </w:rPr>
      </w:pPr>
      <w:r w:rsidRPr="00B138F3">
        <w:rPr>
          <w:rFonts w:ascii="GHEA Grapalat" w:hAnsi="GHEA Grapalat"/>
        </w:rPr>
        <w:t xml:space="preserve">Драмов </w:t>
      </w:r>
      <w:r w:rsidR="003300AC" w:rsidRPr="003F546F">
        <w:rPr>
          <w:rFonts w:ascii="GHEA Grapalat" w:hAnsi="GHEA Grapalat"/>
        </w:rPr>
        <w:t>РА</w:t>
      </w:r>
    </w:p>
    <w:tbl>
      <w:tblPr>
        <w:tblW w:w="14331"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4"/>
        <w:gridCol w:w="1567"/>
        <w:gridCol w:w="1701"/>
        <w:gridCol w:w="850"/>
        <w:gridCol w:w="1134"/>
        <w:gridCol w:w="709"/>
        <w:gridCol w:w="992"/>
        <w:gridCol w:w="851"/>
        <w:gridCol w:w="992"/>
        <w:gridCol w:w="1134"/>
        <w:gridCol w:w="992"/>
        <w:gridCol w:w="1985"/>
      </w:tblGrid>
      <w:tr w:rsidR="007F4D84" w:rsidRPr="00A71D81" w14:paraId="4016F27B" w14:textId="77777777" w:rsidTr="007F4D84">
        <w:tc>
          <w:tcPr>
            <w:tcW w:w="14331" w:type="dxa"/>
            <w:gridSpan w:val="12"/>
          </w:tcPr>
          <w:p w14:paraId="474BC024" w14:textId="77777777" w:rsidR="007F4D84" w:rsidRPr="003300AC" w:rsidRDefault="003300AC" w:rsidP="003300AC">
            <w:pPr>
              <w:jc w:val="center"/>
              <w:rPr>
                <w:rFonts w:ascii="GHEA Grapalat" w:hAnsi="GHEA Grapalat"/>
                <w:sz w:val="18"/>
                <w:lang w:val="en-US"/>
              </w:rPr>
            </w:pPr>
            <w:proofErr w:type="spellStart"/>
            <w:r>
              <w:rPr>
                <w:rFonts w:ascii="GHEA Grapalat" w:hAnsi="GHEA Grapalat"/>
                <w:sz w:val="18"/>
                <w:lang w:val="en-US"/>
              </w:rPr>
              <w:t>Товары</w:t>
            </w:r>
            <w:proofErr w:type="spellEnd"/>
            <w:r>
              <w:rPr>
                <w:rFonts w:ascii="GHEA Grapalat" w:hAnsi="GHEA Grapalat"/>
                <w:sz w:val="18"/>
                <w:lang w:val="en-US"/>
              </w:rPr>
              <w:t xml:space="preserve"> </w:t>
            </w:r>
          </w:p>
        </w:tc>
      </w:tr>
      <w:tr w:rsidR="003300AC" w:rsidRPr="00A71D81" w14:paraId="6FF80DF3" w14:textId="77777777" w:rsidTr="007F4D84">
        <w:trPr>
          <w:trHeight w:val="219"/>
        </w:trPr>
        <w:tc>
          <w:tcPr>
            <w:tcW w:w="1424" w:type="dxa"/>
            <w:vMerge w:val="restart"/>
            <w:vAlign w:val="center"/>
          </w:tcPr>
          <w:p w14:paraId="4B612483" w14:textId="77777777" w:rsidR="003300AC" w:rsidRPr="00F31A39" w:rsidRDefault="003300AC" w:rsidP="003300AC">
            <w:pPr>
              <w:widowControl w:val="0"/>
              <w:jc w:val="center"/>
              <w:rPr>
                <w:rFonts w:ascii="GHEA Grapalat" w:hAnsi="GHEA Grapalat"/>
                <w:sz w:val="16"/>
                <w:szCs w:val="16"/>
              </w:rPr>
            </w:pPr>
            <w:r w:rsidRPr="00F31A39">
              <w:rPr>
                <w:rFonts w:ascii="GHEA Grapalat" w:hAnsi="GHEA Grapalat"/>
                <w:sz w:val="16"/>
                <w:szCs w:val="16"/>
              </w:rPr>
              <w:t xml:space="preserve">номер предусмотренного </w:t>
            </w:r>
            <w:r w:rsidRPr="00F31A39">
              <w:rPr>
                <w:rFonts w:ascii="GHEA Grapalat" w:hAnsi="GHEA Grapalat"/>
                <w:spacing w:val="-6"/>
                <w:sz w:val="16"/>
                <w:szCs w:val="16"/>
              </w:rPr>
              <w:t>приглашением</w:t>
            </w:r>
            <w:r w:rsidRPr="00F31A39">
              <w:rPr>
                <w:rFonts w:ascii="GHEA Grapalat" w:hAnsi="GHEA Grapalat"/>
                <w:sz w:val="16"/>
                <w:szCs w:val="16"/>
              </w:rPr>
              <w:t xml:space="preserve"> лота</w:t>
            </w:r>
          </w:p>
        </w:tc>
        <w:tc>
          <w:tcPr>
            <w:tcW w:w="1567" w:type="dxa"/>
            <w:vMerge w:val="restart"/>
            <w:vAlign w:val="center"/>
          </w:tcPr>
          <w:p w14:paraId="68C28889" w14:textId="77777777" w:rsidR="003300AC" w:rsidRPr="00F31A39" w:rsidRDefault="003300AC" w:rsidP="003300AC">
            <w:pPr>
              <w:widowControl w:val="0"/>
              <w:jc w:val="center"/>
              <w:rPr>
                <w:rFonts w:ascii="GHEA Grapalat" w:hAnsi="GHEA Grapalat"/>
                <w:sz w:val="16"/>
                <w:szCs w:val="16"/>
              </w:rPr>
            </w:pPr>
            <w:r w:rsidRPr="00F31A39">
              <w:rPr>
                <w:rFonts w:ascii="GHEA Grapalat" w:hAnsi="GHEA Grapalat"/>
                <w:sz w:val="16"/>
                <w:szCs w:val="16"/>
              </w:rPr>
              <w:t>промежуточный код, предусмотренный планом закупок по классификации ЕЗК (CPV)</w:t>
            </w:r>
          </w:p>
        </w:tc>
        <w:tc>
          <w:tcPr>
            <w:tcW w:w="1701" w:type="dxa"/>
            <w:vMerge w:val="restart"/>
            <w:vAlign w:val="center"/>
          </w:tcPr>
          <w:p w14:paraId="09FCCC89" w14:textId="77777777" w:rsidR="003300AC" w:rsidRPr="00F31A39" w:rsidRDefault="003300AC" w:rsidP="003300AC">
            <w:pPr>
              <w:widowControl w:val="0"/>
              <w:jc w:val="center"/>
              <w:rPr>
                <w:rFonts w:ascii="GHEA Grapalat" w:hAnsi="GHEA Grapalat"/>
                <w:sz w:val="16"/>
                <w:szCs w:val="16"/>
                <w:lang w:val="en-US"/>
              </w:rPr>
            </w:pPr>
            <w:r w:rsidRPr="00F31A39">
              <w:rPr>
                <w:rFonts w:ascii="GHEA Grapalat" w:hAnsi="GHEA Grapalat"/>
                <w:sz w:val="16"/>
                <w:szCs w:val="16"/>
              </w:rPr>
              <w:t xml:space="preserve">наименование </w:t>
            </w:r>
          </w:p>
        </w:tc>
        <w:tc>
          <w:tcPr>
            <w:tcW w:w="850" w:type="dxa"/>
            <w:vMerge w:val="restart"/>
            <w:vAlign w:val="center"/>
          </w:tcPr>
          <w:p w14:paraId="423F524D" w14:textId="77777777" w:rsidR="003300AC" w:rsidRPr="00A71D81" w:rsidRDefault="003300AC" w:rsidP="003300AC">
            <w:pPr>
              <w:jc w:val="center"/>
              <w:rPr>
                <w:rFonts w:ascii="GHEA Grapalat" w:hAnsi="GHEA Grapalat"/>
                <w:sz w:val="18"/>
              </w:rPr>
            </w:pPr>
            <w:r w:rsidRPr="003300AC">
              <w:rPr>
                <w:rFonts w:ascii="GHEA Grapalat" w:hAnsi="GHEA Grapalat"/>
                <w:sz w:val="18"/>
              </w:rPr>
              <w:t>торговая марка, наименование производителя**</w:t>
            </w:r>
          </w:p>
        </w:tc>
        <w:tc>
          <w:tcPr>
            <w:tcW w:w="1134" w:type="dxa"/>
            <w:vMerge w:val="restart"/>
            <w:vAlign w:val="center"/>
          </w:tcPr>
          <w:p w14:paraId="12452619" w14:textId="77777777" w:rsidR="003300AC" w:rsidRPr="00F31A39" w:rsidRDefault="003300AC" w:rsidP="003300AC">
            <w:pPr>
              <w:widowControl w:val="0"/>
              <w:ind w:left="-108" w:right="-59"/>
              <w:jc w:val="center"/>
              <w:rPr>
                <w:rFonts w:ascii="GHEA Grapalat" w:hAnsi="GHEA Grapalat"/>
                <w:sz w:val="16"/>
                <w:szCs w:val="16"/>
              </w:rPr>
            </w:pPr>
            <w:r w:rsidRPr="00F31A39">
              <w:rPr>
                <w:rFonts w:ascii="GHEA Grapalat" w:hAnsi="GHEA Grapalat"/>
                <w:sz w:val="16"/>
                <w:szCs w:val="16"/>
              </w:rPr>
              <w:t>техническая характеристика</w:t>
            </w:r>
          </w:p>
        </w:tc>
        <w:tc>
          <w:tcPr>
            <w:tcW w:w="709" w:type="dxa"/>
            <w:vMerge w:val="restart"/>
            <w:vAlign w:val="center"/>
          </w:tcPr>
          <w:p w14:paraId="01D3438F" w14:textId="77777777" w:rsidR="003300AC" w:rsidRPr="00F31A39" w:rsidRDefault="003300AC" w:rsidP="003300AC">
            <w:pPr>
              <w:widowControl w:val="0"/>
              <w:ind w:left="-48" w:right="-108"/>
              <w:jc w:val="center"/>
              <w:rPr>
                <w:rFonts w:ascii="GHEA Grapalat" w:hAnsi="GHEA Grapalat"/>
                <w:sz w:val="16"/>
                <w:szCs w:val="16"/>
              </w:rPr>
            </w:pPr>
            <w:r w:rsidRPr="00F31A39">
              <w:rPr>
                <w:rFonts w:ascii="GHEA Grapalat" w:hAnsi="GHEA Grapalat"/>
                <w:sz w:val="16"/>
                <w:szCs w:val="16"/>
              </w:rPr>
              <w:t>единица измерения</w:t>
            </w:r>
          </w:p>
        </w:tc>
        <w:tc>
          <w:tcPr>
            <w:tcW w:w="992" w:type="dxa"/>
            <w:vMerge w:val="restart"/>
            <w:vAlign w:val="center"/>
          </w:tcPr>
          <w:p w14:paraId="20D37A73" w14:textId="77777777" w:rsidR="003300AC" w:rsidRPr="00F31A39" w:rsidRDefault="003300AC" w:rsidP="003300AC">
            <w:pPr>
              <w:widowControl w:val="0"/>
              <w:ind w:left="-108" w:right="-108"/>
              <w:jc w:val="center"/>
              <w:rPr>
                <w:rFonts w:ascii="GHEA Grapalat" w:hAnsi="GHEA Grapalat"/>
                <w:sz w:val="16"/>
                <w:szCs w:val="16"/>
              </w:rPr>
            </w:pPr>
            <w:r w:rsidRPr="00F31A39">
              <w:rPr>
                <w:rFonts w:ascii="GHEA Grapalat" w:hAnsi="GHEA Grapalat"/>
                <w:sz w:val="16"/>
                <w:szCs w:val="16"/>
              </w:rPr>
              <w:t>цена единицы/драмов РА</w:t>
            </w:r>
          </w:p>
        </w:tc>
        <w:tc>
          <w:tcPr>
            <w:tcW w:w="851" w:type="dxa"/>
            <w:vMerge w:val="restart"/>
            <w:vAlign w:val="center"/>
          </w:tcPr>
          <w:p w14:paraId="6C0D5BC7" w14:textId="77777777" w:rsidR="003300AC" w:rsidRPr="00F31A39" w:rsidRDefault="003300AC" w:rsidP="003300AC">
            <w:pPr>
              <w:widowControl w:val="0"/>
              <w:ind w:left="-108" w:right="-108"/>
              <w:jc w:val="center"/>
              <w:rPr>
                <w:rFonts w:ascii="GHEA Grapalat" w:hAnsi="GHEA Grapalat"/>
                <w:sz w:val="16"/>
                <w:szCs w:val="16"/>
              </w:rPr>
            </w:pPr>
            <w:r w:rsidRPr="00F31A39">
              <w:rPr>
                <w:rFonts w:ascii="GHEA Grapalat" w:hAnsi="GHEA Grapalat"/>
                <w:sz w:val="16"/>
                <w:szCs w:val="16"/>
              </w:rPr>
              <w:t>общая цена/драмов РА</w:t>
            </w:r>
          </w:p>
        </w:tc>
        <w:tc>
          <w:tcPr>
            <w:tcW w:w="992" w:type="dxa"/>
            <w:vMerge w:val="restart"/>
            <w:vAlign w:val="center"/>
          </w:tcPr>
          <w:p w14:paraId="5786D581" w14:textId="77777777" w:rsidR="003300AC" w:rsidRPr="00F31A39" w:rsidRDefault="003300AC" w:rsidP="003300AC">
            <w:pPr>
              <w:widowControl w:val="0"/>
              <w:ind w:left="-126" w:right="-108"/>
              <w:jc w:val="center"/>
              <w:rPr>
                <w:rFonts w:ascii="GHEA Grapalat" w:hAnsi="GHEA Grapalat"/>
                <w:sz w:val="16"/>
                <w:szCs w:val="16"/>
              </w:rPr>
            </w:pPr>
            <w:r w:rsidRPr="00F31A39">
              <w:rPr>
                <w:rFonts w:ascii="GHEA Grapalat" w:hAnsi="GHEA Grapalat"/>
                <w:sz w:val="16"/>
                <w:szCs w:val="16"/>
              </w:rPr>
              <w:t>общий объем</w:t>
            </w:r>
          </w:p>
        </w:tc>
        <w:tc>
          <w:tcPr>
            <w:tcW w:w="4111" w:type="dxa"/>
            <w:gridSpan w:val="3"/>
            <w:vAlign w:val="center"/>
          </w:tcPr>
          <w:p w14:paraId="6AB9AB93" w14:textId="77777777" w:rsidR="003300AC" w:rsidRPr="00A71D81" w:rsidRDefault="003300AC" w:rsidP="003300AC">
            <w:pPr>
              <w:jc w:val="center"/>
              <w:rPr>
                <w:rFonts w:ascii="Arial" w:hAnsi="Arial" w:cs="Arial"/>
                <w:sz w:val="18"/>
              </w:rPr>
            </w:pPr>
            <w:r w:rsidRPr="00F31A39">
              <w:rPr>
                <w:rFonts w:ascii="GHEA Grapalat" w:hAnsi="GHEA Grapalat"/>
                <w:sz w:val="16"/>
                <w:szCs w:val="16"/>
              </w:rPr>
              <w:t>поставки</w:t>
            </w:r>
          </w:p>
        </w:tc>
      </w:tr>
      <w:tr w:rsidR="007F4D84" w:rsidRPr="00A71D81" w14:paraId="0C3B3BCD" w14:textId="77777777" w:rsidTr="007F4D84">
        <w:trPr>
          <w:trHeight w:val="445"/>
        </w:trPr>
        <w:tc>
          <w:tcPr>
            <w:tcW w:w="1424" w:type="dxa"/>
            <w:vMerge/>
            <w:vAlign w:val="center"/>
          </w:tcPr>
          <w:p w14:paraId="1A3C2488" w14:textId="77777777" w:rsidR="007F4D84" w:rsidRPr="00A71D81" w:rsidRDefault="007F4D84" w:rsidP="003300AC">
            <w:pPr>
              <w:jc w:val="center"/>
              <w:rPr>
                <w:rFonts w:ascii="GHEA Grapalat" w:hAnsi="GHEA Grapalat"/>
                <w:sz w:val="18"/>
              </w:rPr>
            </w:pPr>
          </w:p>
        </w:tc>
        <w:tc>
          <w:tcPr>
            <w:tcW w:w="1567" w:type="dxa"/>
            <w:vMerge/>
            <w:vAlign w:val="center"/>
          </w:tcPr>
          <w:p w14:paraId="1052359F" w14:textId="77777777" w:rsidR="007F4D84" w:rsidRPr="00A71D81" w:rsidRDefault="007F4D84" w:rsidP="003300AC">
            <w:pPr>
              <w:jc w:val="center"/>
              <w:rPr>
                <w:rFonts w:ascii="GHEA Grapalat" w:hAnsi="GHEA Grapalat"/>
                <w:sz w:val="18"/>
              </w:rPr>
            </w:pPr>
          </w:p>
        </w:tc>
        <w:tc>
          <w:tcPr>
            <w:tcW w:w="1701" w:type="dxa"/>
            <w:vMerge/>
            <w:vAlign w:val="center"/>
          </w:tcPr>
          <w:p w14:paraId="3CDFE1CA" w14:textId="77777777" w:rsidR="007F4D84" w:rsidRPr="00A71D81" w:rsidRDefault="007F4D84" w:rsidP="003300AC">
            <w:pPr>
              <w:jc w:val="center"/>
              <w:rPr>
                <w:rFonts w:ascii="GHEA Grapalat" w:hAnsi="GHEA Grapalat"/>
                <w:sz w:val="18"/>
              </w:rPr>
            </w:pPr>
          </w:p>
        </w:tc>
        <w:tc>
          <w:tcPr>
            <w:tcW w:w="850" w:type="dxa"/>
            <w:vMerge/>
            <w:vAlign w:val="center"/>
          </w:tcPr>
          <w:p w14:paraId="73E5D1BB" w14:textId="77777777" w:rsidR="007F4D84" w:rsidRPr="00A71D81" w:rsidRDefault="007F4D84" w:rsidP="003300AC">
            <w:pPr>
              <w:jc w:val="center"/>
              <w:rPr>
                <w:rFonts w:ascii="GHEA Grapalat" w:hAnsi="GHEA Grapalat"/>
                <w:sz w:val="18"/>
              </w:rPr>
            </w:pPr>
          </w:p>
        </w:tc>
        <w:tc>
          <w:tcPr>
            <w:tcW w:w="1134" w:type="dxa"/>
            <w:vMerge/>
            <w:vAlign w:val="center"/>
          </w:tcPr>
          <w:p w14:paraId="52ABDA7C" w14:textId="77777777" w:rsidR="007F4D84" w:rsidRPr="00A71D81" w:rsidRDefault="007F4D84" w:rsidP="003300AC">
            <w:pPr>
              <w:jc w:val="center"/>
              <w:rPr>
                <w:rFonts w:ascii="GHEA Grapalat" w:hAnsi="GHEA Grapalat"/>
                <w:sz w:val="18"/>
              </w:rPr>
            </w:pPr>
          </w:p>
        </w:tc>
        <w:tc>
          <w:tcPr>
            <w:tcW w:w="709" w:type="dxa"/>
            <w:vMerge/>
            <w:vAlign w:val="center"/>
          </w:tcPr>
          <w:p w14:paraId="25E9A216" w14:textId="77777777" w:rsidR="007F4D84" w:rsidRPr="00A71D81" w:rsidRDefault="007F4D84" w:rsidP="003300AC">
            <w:pPr>
              <w:jc w:val="center"/>
              <w:rPr>
                <w:rFonts w:ascii="GHEA Grapalat" w:hAnsi="GHEA Grapalat"/>
                <w:sz w:val="18"/>
              </w:rPr>
            </w:pPr>
          </w:p>
        </w:tc>
        <w:tc>
          <w:tcPr>
            <w:tcW w:w="992" w:type="dxa"/>
            <w:vMerge/>
            <w:vAlign w:val="center"/>
          </w:tcPr>
          <w:p w14:paraId="0EFBF412" w14:textId="77777777" w:rsidR="007F4D84" w:rsidRPr="00A71D81" w:rsidRDefault="007F4D84" w:rsidP="003300AC">
            <w:pPr>
              <w:jc w:val="center"/>
              <w:rPr>
                <w:rFonts w:ascii="GHEA Grapalat" w:hAnsi="GHEA Grapalat"/>
                <w:sz w:val="18"/>
              </w:rPr>
            </w:pPr>
          </w:p>
        </w:tc>
        <w:tc>
          <w:tcPr>
            <w:tcW w:w="851" w:type="dxa"/>
            <w:vMerge/>
            <w:vAlign w:val="center"/>
          </w:tcPr>
          <w:p w14:paraId="72CF145A" w14:textId="77777777" w:rsidR="007F4D84" w:rsidRPr="00A71D81" w:rsidRDefault="007F4D84" w:rsidP="003300AC">
            <w:pPr>
              <w:jc w:val="center"/>
              <w:rPr>
                <w:rFonts w:ascii="GHEA Grapalat" w:hAnsi="GHEA Grapalat"/>
                <w:sz w:val="18"/>
              </w:rPr>
            </w:pPr>
          </w:p>
        </w:tc>
        <w:tc>
          <w:tcPr>
            <w:tcW w:w="992" w:type="dxa"/>
            <w:vMerge/>
            <w:vAlign w:val="center"/>
          </w:tcPr>
          <w:p w14:paraId="0D4CBB48" w14:textId="77777777" w:rsidR="007F4D84" w:rsidRPr="00A71D81" w:rsidRDefault="007F4D84" w:rsidP="003300AC">
            <w:pPr>
              <w:jc w:val="center"/>
              <w:rPr>
                <w:rFonts w:ascii="GHEA Grapalat" w:hAnsi="GHEA Grapalat"/>
                <w:sz w:val="18"/>
              </w:rPr>
            </w:pPr>
          </w:p>
        </w:tc>
        <w:tc>
          <w:tcPr>
            <w:tcW w:w="1134" w:type="dxa"/>
            <w:vAlign w:val="center"/>
          </w:tcPr>
          <w:p w14:paraId="53B972ED" w14:textId="77777777" w:rsidR="007F4D84" w:rsidRPr="003300AC" w:rsidRDefault="003300AC" w:rsidP="003300AC">
            <w:pPr>
              <w:jc w:val="center"/>
              <w:rPr>
                <w:rFonts w:ascii="Arial" w:hAnsi="Arial"/>
                <w:sz w:val="18"/>
              </w:rPr>
            </w:pPr>
            <w:r w:rsidRPr="00F31A39">
              <w:rPr>
                <w:rFonts w:ascii="GHEA Grapalat" w:hAnsi="GHEA Grapalat"/>
                <w:sz w:val="16"/>
                <w:szCs w:val="16"/>
              </w:rPr>
              <w:t>адрес</w:t>
            </w:r>
          </w:p>
        </w:tc>
        <w:tc>
          <w:tcPr>
            <w:tcW w:w="992" w:type="dxa"/>
            <w:vAlign w:val="center"/>
          </w:tcPr>
          <w:p w14:paraId="0C7AC9AA" w14:textId="77777777" w:rsidR="007F4D84" w:rsidRPr="003300AC" w:rsidRDefault="003300AC" w:rsidP="003300AC">
            <w:pPr>
              <w:jc w:val="center"/>
              <w:rPr>
                <w:rFonts w:ascii="GHEA Grapalat" w:hAnsi="GHEA Grapalat"/>
                <w:sz w:val="18"/>
                <w:lang w:val="en-US"/>
              </w:rPr>
            </w:pPr>
            <w:proofErr w:type="spellStart"/>
            <w:r>
              <w:rPr>
                <w:rFonts w:ascii="GHEA Grapalat" w:hAnsi="GHEA Grapalat"/>
                <w:sz w:val="18"/>
                <w:lang w:val="en-US"/>
              </w:rPr>
              <w:t>Фактическое</w:t>
            </w:r>
            <w:proofErr w:type="spellEnd"/>
            <w:r>
              <w:rPr>
                <w:rFonts w:ascii="GHEA Grapalat" w:hAnsi="GHEA Grapalat"/>
                <w:sz w:val="18"/>
                <w:lang w:val="en-US"/>
              </w:rPr>
              <w:t xml:space="preserve"> </w:t>
            </w:r>
            <w:proofErr w:type="spellStart"/>
            <w:r>
              <w:rPr>
                <w:rFonts w:ascii="GHEA Grapalat" w:hAnsi="GHEA Grapalat"/>
                <w:sz w:val="18"/>
                <w:lang w:val="en-US"/>
              </w:rPr>
              <w:t>кол-во</w:t>
            </w:r>
            <w:proofErr w:type="spellEnd"/>
          </w:p>
        </w:tc>
        <w:tc>
          <w:tcPr>
            <w:tcW w:w="1985" w:type="dxa"/>
            <w:vAlign w:val="center"/>
          </w:tcPr>
          <w:p w14:paraId="5D9730E2" w14:textId="77777777" w:rsidR="007F4D84" w:rsidRPr="003300AC" w:rsidRDefault="003300AC" w:rsidP="003300AC">
            <w:pPr>
              <w:jc w:val="center"/>
              <w:rPr>
                <w:rFonts w:ascii="Arial" w:hAnsi="Arial"/>
                <w:sz w:val="18"/>
              </w:rPr>
            </w:pPr>
            <w:r w:rsidRPr="00F31A39">
              <w:rPr>
                <w:rFonts w:ascii="GHEA Grapalat" w:hAnsi="GHEA Grapalat"/>
                <w:sz w:val="16"/>
                <w:szCs w:val="16"/>
              </w:rPr>
              <w:t>срок</w:t>
            </w:r>
            <w:r w:rsidRPr="00F31A39">
              <w:rPr>
                <w:rStyle w:val="af6"/>
                <w:rFonts w:ascii="GHEA Grapalat" w:hAnsi="GHEA Grapalat"/>
                <w:sz w:val="16"/>
                <w:szCs w:val="16"/>
              </w:rPr>
              <w:footnoteReference w:customMarkFollows="1" w:id="31"/>
              <w:t>***</w:t>
            </w:r>
          </w:p>
        </w:tc>
      </w:tr>
      <w:tr w:rsidR="009903D0" w:rsidRPr="000B29F3" w14:paraId="5EA67C65" w14:textId="77777777" w:rsidTr="009E6EA5">
        <w:trPr>
          <w:trHeight w:val="246"/>
        </w:trPr>
        <w:tc>
          <w:tcPr>
            <w:tcW w:w="1424" w:type="dxa"/>
            <w:vAlign w:val="bottom"/>
          </w:tcPr>
          <w:p w14:paraId="5771D7F3" w14:textId="77777777" w:rsidR="009903D0" w:rsidRDefault="009903D0" w:rsidP="009903D0">
            <w:pPr>
              <w:jc w:val="right"/>
              <w:rPr>
                <w:rFonts w:ascii="Calibri" w:hAnsi="Calibri"/>
                <w:color w:val="000000"/>
                <w:sz w:val="22"/>
                <w:szCs w:val="22"/>
              </w:rPr>
            </w:pPr>
            <w:r>
              <w:rPr>
                <w:rFonts w:ascii="Calibri" w:hAnsi="Calibri"/>
                <w:color w:val="000000"/>
                <w:sz w:val="22"/>
                <w:szCs w:val="22"/>
              </w:rPr>
              <w:t>1</w:t>
            </w:r>
          </w:p>
        </w:tc>
        <w:tc>
          <w:tcPr>
            <w:tcW w:w="1567" w:type="dxa"/>
            <w:vAlign w:val="bottom"/>
          </w:tcPr>
          <w:p w14:paraId="4576731F"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15872400</w:t>
            </w:r>
          </w:p>
        </w:tc>
        <w:tc>
          <w:tcPr>
            <w:tcW w:w="1701" w:type="dxa"/>
            <w:vAlign w:val="bottom"/>
          </w:tcPr>
          <w:p w14:paraId="6C2B510A" w14:textId="77777777" w:rsidR="009903D0" w:rsidRPr="009863B3" w:rsidRDefault="009903D0" w:rsidP="009903D0">
            <w:pPr>
              <w:rPr>
                <w:rFonts w:ascii="Sylfaen" w:hAnsi="Sylfaen"/>
                <w:lang w:val="en-US"/>
              </w:rPr>
            </w:pPr>
            <w:proofErr w:type="spellStart"/>
            <w:r>
              <w:rPr>
                <w:rFonts w:ascii="Sylfaen" w:hAnsi="Sylfaen"/>
                <w:lang w:val="en-US"/>
              </w:rPr>
              <w:t>Соль</w:t>
            </w:r>
            <w:proofErr w:type="spellEnd"/>
            <w:r>
              <w:rPr>
                <w:rFonts w:ascii="Sylfaen" w:hAnsi="Sylfaen"/>
                <w:lang w:val="en-US"/>
              </w:rPr>
              <w:t xml:space="preserve"> </w:t>
            </w:r>
          </w:p>
        </w:tc>
        <w:tc>
          <w:tcPr>
            <w:tcW w:w="850" w:type="dxa"/>
          </w:tcPr>
          <w:p w14:paraId="54D0D23C" w14:textId="77777777" w:rsidR="009903D0" w:rsidRPr="000B29F3" w:rsidRDefault="009903D0" w:rsidP="009903D0">
            <w:pPr>
              <w:jc w:val="center"/>
              <w:rPr>
                <w:rFonts w:ascii="GHEA Grapalat" w:hAnsi="GHEA Grapalat"/>
                <w:sz w:val="20"/>
              </w:rPr>
            </w:pPr>
          </w:p>
        </w:tc>
        <w:tc>
          <w:tcPr>
            <w:tcW w:w="1134" w:type="dxa"/>
          </w:tcPr>
          <w:p w14:paraId="6A1E2D53" w14:textId="77777777" w:rsidR="009903D0" w:rsidRDefault="009903D0" w:rsidP="009903D0">
            <w:r w:rsidRPr="0060564A">
              <w:t>См. ниже</w:t>
            </w:r>
          </w:p>
        </w:tc>
        <w:tc>
          <w:tcPr>
            <w:tcW w:w="709" w:type="dxa"/>
            <w:vAlign w:val="center"/>
          </w:tcPr>
          <w:p w14:paraId="22BDA7B7"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60D7D3CC" w14:textId="77777777" w:rsidR="009903D0" w:rsidRDefault="009903D0" w:rsidP="009903D0">
            <w:pPr>
              <w:jc w:val="right"/>
              <w:rPr>
                <w:rFonts w:ascii="Calibri" w:hAnsi="Calibri"/>
                <w:color w:val="000000"/>
                <w:sz w:val="22"/>
                <w:szCs w:val="22"/>
              </w:rPr>
            </w:pPr>
          </w:p>
        </w:tc>
        <w:tc>
          <w:tcPr>
            <w:tcW w:w="851" w:type="dxa"/>
            <w:vAlign w:val="bottom"/>
          </w:tcPr>
          <w:p w14:paraId="52E51B6A" w14:textId="77777777" w:rsidR="009903D0" w:rsidRDefault="009903D0" w:rsidP="009903D0">
            <w:pPr>
              <w:jc w:val="right"/>
              <w:rPr>
                <w:rFonts w:ascii="Calibri" w:hAnsi="Calibri"/>
                <w:color w:val="000000"/>
                <w:sz w:val="22"/>
                <w:szCs w:val="22"/>
              </w:rPr>
            </w:pPr>
          </w:p>
        </w:tc>
        <w:tc>
          <w:tcPr>
            <w:tcW w:w="992" w:type="dxa"/>
            <w:vAlign w:val="bottom"/>
          </w:tcPr>
          <w:p w14:paraId="3A599756" w14:textId="3B7ADC91" w:rsidR="009903D0" w:rsidRPr="00A76859" w:rsidRDefault="009903D0" w:rsidP="009903D0">
            <w:pPr>
              <w:rPr>
                <w:rFonts w:ascii="Sylfaen" w:hAnsi="Sylfaen"/>
                <w:bCs/>
                <w:color w:val="000000"/>
              </w:rPr>
            </w:pPr>
            <w:r>
              <w:rPr>
                <w:rFonts w:ascii="Sylfaen" w:hAnsi="Sylfaen"/>
                <w:bCs/>
                <w:color w:val="000000"/>
                <w:lang w:val="en-US"/>
              </w:rPr>
              <w:t>30</w:t>
            </w:r>
          </w:p>
        </w:tc>
        <w:tc>
          <w:tcPr>
            <w:tcW w:w="1134" w:type="dxa"/>
          </w:tcPr>
          <w:p w14:paraId="1A0F9250" w14:textId="77777777" w:rsidR="009903D0" w:rsidRDefault="009903D0" w:rsidP="009903D0">
            <w:r w:rsidRPr="00D70EEE">
              <w:t>Степанаван Микаелян 111/1</w:t>
            </w:r>
          </w:p>
        </w:tc>
        <w:tc>
          <w:tcPr>
            <w:tcW w:w="992" w:type="dxa"/>
            <w:vAlign w:val="bottom"/>
          </w:tcPr>
          <w:p w14:paraId="626CD942" w14:textId="4D75C1D1" w:rsidR="009903D0" w:rsidRPr="00A76859" w:rsidRDefault="009903D0" w:rsidP="009903D0">
            <w:pPr>
              <w:rPr>
                <w:rFonts w:ascii="Sylfaen" w:hAnsi="Sylfaen"/>
                <w:bCs/>
                <w:color w:val="000000"/>
              </w:rPr>
            </w:pPr>
            <w:r>
              <w:rPr>
                <w:rFonts w:ascii="Sylfaen" w:hAnsi="Sylfaen"/>
                <w:bCs/>
                <w:color w:val="000000"/>
                <w:lang w:val="en-US"/>
              </w:rPr>
              <w:t>30</w:t>
            </w:r>
          </w:p>
        </w:tc>
        <w:tc>
          <w:tcPr>
            <w:tcW w:w="1985" w:type="dxa"/>
          </w:tcPr>
          <w:p w14:paraId="04D79CC9" w14:textId="3BC876DC"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6D4CF158" w14:textId="77777777" w:rsidTr="00EC219A">
        <w:trPr>
          <w:trHeight w:val="246"/>
        </w:trPr>
        <w:tc>
          <w:tcPr>
            <w:tcW w:w="1424" w:type="dxa"/>
            <w:vAlign w:val="bottom"/>
          </w:tcPr>
          <w:p w14:paraId="33FF236E" w14:textId="77777777" w:rsidR="009903D0" w:rsidRDefault="009903D0" w:rsidP="009903D0">
            <w:pPr>
              <w:jc w:val="right"/>
              <w:rPr>
                <w:rFonts w:ascii="Calibri" w:hAnsi="Calibri"/>
                <w:color w:val="000000"/>
                <w:sz w:val="22"/>
                <w:szCs w:val="22"/>
              </w:rPr>
            </w:pPr>
            <w:r>
              <w:rPr>
                <w:rFonts w:ascii="Calibri" w:hAnsi="Calibri"/>
                <w:color w:val="000000"/>
                <w:sz w:val="22"/>
                <w:szCs w:val="22"/>
              </w:rPr>
              <w:t>2</w:t>
            </w:r>
          </w:p>
        </w:tc>
        <w:tc>
          <w:tcPr>
            <w:tcW w:w="1567" w:type="dxa"/>
            <w:vAlign w:val="bottom"/>
          </w:tcPr>
          <w:p w14:paraId="5DFF0CA6"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15411150</w:t>
            </w:r>
          </w:p>
        </w:tc>
        <w:tc>
          <w:tcPr>
            <w:tcW w:w="1701" w:type="dxa"/>
            <w:vAlign w:val="bottom"/>
          </w:tcPr>
          <w:p w14:paraId="1C952668" w14:textId="77777777" w:rsidR="009903D0" w:rsidRPr="009863B3" w:rsidRDefault="009903D0" w:rsidP="009903D0">
            <w:pPr>
              <w:rPr>
                <w:rFonts w:ascii="Sylfaen" w:hAnsi="Sylfaen"/>
                <w:lang w:val="en-US"/>
              </w:rPr>
            </w:pPr>
            <w:proofErr w:type="spellStart"/>
            <w:r>
              <w:rPr>
                <w:rFonts w:ascii="Sylfaen" w:hAnsi="Sylfaen"/>
                <w:lang w:val="en-US"/>
              </w:rPr>
              <w:t>Р</w:t>
            </w:r>
            <w:r>
              <w:rPr>
                <w:rFonts w:ascii="Arial" w:hAnsi="Arial"/>
                <w:lang w:val="en-US"/>
              </w:rPr>
              <w:t>астительное</w:t>
            </w:r>
            <w:proofErr w:type="spellEnd"/>
            <w:r>
              <w:rPr>
                <w:rFonts w:ascii="Arial" w:hAnsi="Arial"/>
                <w:lang w:val="en-US"/>
              </w:rPr>
              <w:t xml:space="preserve"> </w:t>
            </w:r>
            <w:proofErr w:type="spellStart"/>
            <w:r>
              <w:rPr>
                <w:rFonts w:ascii="Arial" w:hAnsi="Arial"/>
                <w:lang w:val="en-US"/>
              </w:rPr>
              <w:t>масло</w:t>
            </w:r>
            <w:proofErr w:type="spellEnd"/>
            <w:r>
              <w:rPr>
                <w:rFonts w:ascii="Arial" w:hAnsi="Arial"/>
                <w:lang w:val="en-US"/>
              </w:rPr>
              <w:t xml:space="preserve"> </w:t>
            </w:r>
          </w:p>
        </w:tc>
        <w:tc>
          <w:tcPr>
            <w:tcW w:w="850" w:type="dxa"/>
          </w:tcPr>
          <w:p w14:paraId="20EF1F0D" w14:textId="77777777" w:rsidR="009903D0" w:rsidRPr="000B29F3" w:rsidRDefault="009903D0" w:rsidP="009903D0">
            <w:pPr>
              <w:jc w:val="center"/>
              <w:rPr>
                <w:rFonts w:ascii="GHEA Grapalat" w:hAnsi="GHEA Grapalat"/>
                <w:sz w:val="20"/>
              </w:rPr>
            </w:pPr>
          </w:p>
        </w:tc>
        <w:tc>
          <w:tcPr>
            <w:tcW w:w="1134" w:type="dxa"/>
          </w:tcPr>
          <w:p w14:paraId="10870334" w14:textId="77777777" w:rsidR="009903D0" w:rsidRDefault="009903D0" w:rsidP="009903D0">
            <w:r w:rsidRPr="0060564A">
              <w:t>См. ниже</w:t>
            </w:r>
          </w:p>
        </w:tc>
        <w:tc>
          <w:tcPr>
            <w:tcW w:w="709" w:type="dxa"/>
            <w:vAlign w:val="center"/>
          </w:tcPr>
          <w:p w14:paraId="26928E53" w14:textId="77777777" w:rsidR="009903D0" w:rsidRPr="007F4D84" w:rsidRDefault="009903D0" w:rsidP="009903D0">
            <w:pPr>
              <w:rPr>
                <w:rFonts w:ascii="GHEA Grapalat" w:hAnsi="GHEA Grapalat"/>
                <w:sz w:val="20"/>
                <w:szCs w:val="20"/>
                <w:lang w:val="en-US"/>
              </w:rPr>
            </w:pPr>
            <w:proofErr w:type="spellStart"/>
            <w:r>
              <w:rPr>
                <w:rFonts w:ascii="Sylfaen" w:hAnsi="Sylfaen" w:cs="Sylfaen"/>
                <w:sz w:val="20"/>
                <w:szCs w:val="20"/>
                <w:lang w:val="en-US"/>
              </w:rPr>
              <w:t>л</w:t>
            </w:r>
            <w:r>
              <w:rPr>
                <w:rFonts w:ascii="Arial" w:hAnsi="Arial" w:cs="Sylfaen"/>
                <w:sz w:val="20"/>
                <w:szCs w:val="20"/>
                <w:lang w:val="en-US"/>
              </w:rPr>
              <w:t>итр</w:t>
            </w:r>
            <w:proofErr w:type="spellEnd"/>
          </w:p>
        </w:tc>
        <w:tc>
          <w:tcPr>
            <w:tcW w:w="992" w:type="dxa"/>
            <w:vAlign w:val="bottom"/>
          </w:tcPr>
          <w:p w14:paraId="5F6AD4FA" w14:textId="77777777" w:rsidR="009903D0" w:rsidRDefault="009903D0" w:rsidP="009903D0">
            <w:pPr>
              <w:jc w:val="right"/>
              <w:rPr>
                <w:rFonts w:ascii="Calibri" w:hAnsi="Calibri"/>
                <w:color w:val="000000"/>
                <w:sz w:val="22"/>
                <w:szCs w:val="22"/>
              </w:rPr>
            </w:pPr>
          </w:p>
        </w:tc>
        <w:tc>
          <w:tcPr>
            <w:tcW w:w="851" w:type="dxa"/>
            <w:vAlign w:val="bottom"/>
          </w:tcPr>
          <w:p w14:paraId="207957F5" w14:textId="77777777" w:rsidR="009903D0" w:rsidRDefault="009903D0" w:rsidP="009903D0">
            <w:pPr>
              <w:jc w:val="right"/>
              <w:rPr>
                <w:rFonts w:ascii="Calibri" w:hAnsi="Calibri"/>
                <w:color w:val="000000"/>
                <w:sz w:val="22"/>
                <w:szCs w:val="22"/>
              </w:rPr>
            </w:pPr>
          </w:p>
        </w:tc>
        <w:tc>
          <w:tcPr>
            <w:tcW w:w="992" w:type="dxa"/>
            <w:vAlign w:val="bottom"/>
          </w:tcPr>
          <w:p w14:paraId="6A302360" w14:textId="23ED00BD" w:rsidR="009903D0" w:rsidRPr="00323083" w:rsidRDefault="009903D0" w:rsidP="009903D0">
            <w:pPr>
              <w:rPr>
                <w:rFonts w:ascii="Sylfaen" w:hAnsi="Sylfaen"/>
                <w:bCs/>
                <w:color w:val="000000"/>
                <w:lang w:val="hy-AM"/>
              </w:rPr>
            </w:pPr>
            <w:r>
              <w:rPr>
                <w:rFonts w:ascii="Sylfaen" w:hAnsi="Sylfaen"/>
                <w:bCs/>
                <w:color w:val="000000"/>
                <w:lang w:val="en-US"/>
              </w:rPr>
              <w:t>9</w:t>
            </w:r>
            <w:r>
              <w:rPr>
                <w:rFonts w:ascii="Sylfaen" w:hAnsi="Sylfaen"/>
                <w:bCs/>
                <w:color w:val="000000"/>
                <w:lang w:val="hy-AM"/>
              </w:rPr>
              <w:t>5</w:t>
            </w:r>
          </w:p>
        </w:tc>
        <w:tc>
          <w:tcPr>
            <w:tcW w:w="1134" w:type="dxa"/>
          </w:tcPr>
          <w:p w14:paraId="53C9FDC1" w14:textId="77777777" w:rsidR="009903D0" w:rsidRDefault="009903D0" w:rsidP="009903D0">
            <w:r w:rsidRPr="00D70EEE">
              <w:t>Степанаван Микаелян 111/1</w:t>
            </w:r>
          </w:p>
        </w:tc>
        <w:tc>
          <w:tcPr>
            <w:tcW w:w="992" w:type="dxa"/>
            <w:vAlign w:val="bottom"/>
          </w:tcPr>
          <w:p w14:paraId="0718B3D4" w14:textId="4AC83F02" w:rsidR="009903D0" w:rsidRPr="00323083" w:rsidRDefault="009903D0" w:rsidP="009903D0">
            <w:pPr>
              <w:rPr>
                <w:rFonts w:ascii="Sylfaen" w:hAnsi="Sylfaen"/>
                <w:bCs/>
                <w:color w:val="000000"/>
                <w:lang w:val="hy-AM"/>
              </w:rPr>
            </w:pPr>
            <w:r>
              <w:rPr>
                <w:rFonts w:ascii="Sylfaen" w:hAnsi="Sylfaen"/>
                <w:bCs/>
                <w:color w:val="000000"/>
                <w:lang w:val="en-US"/>
              </w:rPr>
              <w:t>9</w:t>
            </w:r>
            <w:r>
              <w:rPr>
                <w:rFonts w:ascii="Sylfaen" w:hAnsi="Sylfaen"/>
                <w:bCs/>
                <w:color w:val="000000"/>
                <w:lang w:val="hy-AM"/>
              </w:rPr>
              <w:t>5</w:t>
            </w:r>
          </w:p>
        </w:tc>
        <w:tc>
          <w:tcPr>
            <w:tcW w:w="1985" w:type="dxa"/>
          </w:tcPr>
          <w:p w14:paraId="59B76FE8" w14:textId="40F3020A"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6DE07734" w14:textId="77777777" w:rsidTr="00EC219A">
        <w:trPr>
          <w:trHeight w:val="246"/>
        </w:trPr>
        <w:tc>
          <w:tcPr>
            <w:tcW w:w="1424" w:type="dxa"/>
            <w:vAlign w:val="bottom"/>
          </w:tcPr>
          <w:p w14:paraId="3BD3A38C" w14:textId="77777777" w:rsidR="009903D0" w:rsidRDefault="009903D0" w:rsidP="009903D0">
            <w:pPr>
              <w:jc w:val="right"/>
              <w:rPr>
                <w:rFonts w:ascii="Calibri" w:hAnsi="Calibri"/>
                <w:color w:val="000000"/>
                <w:sz w:val="22"/>
                <w:szCs w:val="22"/>
              </w:rPr>
            </w:pPr>
            <w:r>
              <w:rPr>
                <w:rFonts w:ascii="Calibri" w:hAnsi="Calibri"/>
                <w:color w:val="000000"/>
                <w:sz w:val="22"/>
                <w:szCs w:val="22"/>
              </w:rPr>
              <w:lastRenderedPageBreak/>
              <w:t>3</w:t>
            </w:r>
          </w:p>
        </w:tc>
        <w:tc>
          <w:tcPr>
            <w:tcW w:w="1567" w:type="dxa"/>
            <w:vAlign w:val="bottom"/>
          </w:tcPr>
          <w:p w14:paraId="4135FEF6"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15614200</w:t>
            </w:r>
          </w:p>
        </w:tc>
        <w:tc>
          <w:tcPr>
            <w:tcW w:w="1701" w:type="dxa"/>
            <w:vAlign w:val="bottom"/>
          </w:tcPr>
          <w:p w14:paraId="4F82F9AF" w14:textId="77777777" w:rsidR="009903D0" w:rsidRPr="009863B3" w:rsidRDefault="009903D0" w:rsidP="009903D0">
            <w:pPr>
              <w:rPr>
                <w:rFonts w:ascii="Sylfaen" w:hAnsi="Sylfaen"/>
                <w:lang w:val="en-US"/>
              </w:rPr>
            </w:pPr>
            <w:proofErr w:type="spellStart"/>
            <w:r>
              <w:rPr>
                <w:rFonts w:ascii="Sylfaen" w:hAnsi="Sylfaen"/>
                <w:lang w:val="en-US"/>
              </w:rPr>
              <w:t>Рис</w:t>
            </w:r>
            <w:proofErr w:type="spellEnd"/>
            <w:r>
              <w:rPr>
                <w:rFonts w:ascii="Sylfaen" w:hAnsi="Sylfaen"/>
                <w:lang w:val="en-US"/>
              </w:rPr>
              <w:t xml:space="preserve"> 1</w:t>
            </w:r>
          </w:p>
        </w:tc>
        <w:tc>
          <w:tcPr>
            <w:tcW w:w="850" w:type="dxa"/>
          </w:tcPr>
          <w:p w14:paraId="6EB19200" w14:textId="77777777" w:rsidR="009903D0" w:rsidRPr="000B29F3" w:rsidRDefault="009903D0" w:rsidP="009903D0">
            <w:pPr>
              <w:jc w:val="center"/>
              <w:rPr>
                <w:rFonts w:ascii="GHEA Grapalat" w:hAnsi="GHEA Grapalat"/>
                <w:sz w:val="20"/>
              </w:rPr>
            </w:pPr>
          </w:p>
        </w:tc>
        <w:tc>
          <w:tcPr>
            <w:tcW w:w="1134" w:type="dxa"/>
          </w:tcPr>
          <w:p w14:paraId="2D3B0BA1" w14:textId="77777777" w:rsidR="009903D0" w:rsidRDefault="009903D0" w:rsidP="009903D0">
            <w:r w:rsidRPr="0060564A">
              <w:t>См. ниже</w:t>
            </w:r>
          </w:p>
        </w:tc>
        <w:tc>
          <w:tcPr>
            <w:tcW w:w="709" w:type="dxa"/>
            <w:vAlign w:val="center"/>
          </w:tcPr>
          <w:p w14:paraId="4D39DC41"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3FC38F5E" w14:textId="77777777" w:rsidR="009903D0" w:rsidRDefault="009903D0" w:rsidP="009903D0">
            <w:pPr>
              <w:jc w:val="right"/>
              <w:rPr>
                <w:rFonts w:ascii="Calibri" w:hAnsi="Calibri"/>
                <w:color w:val="000000"/>
                <w:sz w:val="22"/>
                <w:szCs w:val="22"/>
              </w:rPr>
            </w:pPr>
          </w:p>
        </w:tc>
        <w:tc>
          <w:tcPr>
            <w:tcW w:w="851" w:type="dxa"/>
            <w:vAlign w:val="bottom"/>
          </w:tcPr>
          <w:p w14:paraId="4C5FD640" w14:textId="77777777" w:rsidR="009903D0" w:rsidRDefault="009903D0" w:rsidP="009903D0">
            <w:pPr>
              <w:jc w:val="right"/>
              <w:rPr>
                <w:rFonts w:ascii="Calibri" w:hAnsi="Calibri"/>
                <w:color w:val="000000"/>
                <w:sz w:val="22"/>
                <w:szCs w:val="22"/>
              </w:rPr>
            </w:pPr>
          </w:p>
        </w:tc>
        <w:tc>
          <w:tcPr>
            <w:tcW w:w="992" w:type="dxa"/>
            <w:vAlign w:val="bottom"/>
          </w:tcPr>
          <w:p w14:paraId="13AB2B92" w14:textId="431C82E6" w:rsidR="009903D0" w:rsidRPr="00A76859" w:rsidRDefault="009903D0" w:rsidP="009903D0">
            <w:pPr>
              <w:rPr>
                <w:rFonts w:ascii="Sylfaen" w:hAnsi="Sylfaen"/>
                <w:bCs/>
                <w:color w:val="000000"/>
              </w:rPr>
            </w:pPr>
            <w:r>
              <w:rPr>
                <w:rFonts w:ascii="Sylfaen" w:hAnsi="Sylfaen"/>
                <w:bCs/>
                <w:color w:val="000000"/>
                <w:lang w:val="en-US"/>
              </w:rPr>
              <w:t>95</w:t>
            </w:r>
          </w:p>
        </w:tc>
        <w:tc>
          <w:tcPr>
            <w:tcW w:w="1134" w:type="dxa"/>
          </w:tcPr>
          <w:p w14:paraId="28B33D1B" w14:textId="77777777" w:rsidR="009903D0" w:rsidRDefault="009903D0" w:rsidP="009903D0">
            <w:r w:rsidRPr="00D70EEE">
              <w:t>Степанаван Микаелян 111/1</w:t>
            </w:r>
          </w:p>
        </w:tc>
        <w:tc>
          <w:tcPr>
            <w:tcW w:w="992" w:type="dxa"/>
            <w:vAlign w:val="bottom"/>
          </w:tcPr>
          <w:p w14:paraId="7F3C1011" w14:textId="742F6FFB" w:rsidR="009903D0" w:rsidRPr="00A76859" w:rsidRDefault="009903D0" w:rsidP="009903D0">
            <w:pPr>
              <w:rPr>
                <w:rFonts w:ascii="Sylfaen" w:hAnsi="Sylfaen"/>
                <w:bCs/>
                <w:color w:val="000000"/>
              </w:rPr>
            </w:pPr>
            <w:r>
              <w:rPr>
                <w:rFonts w:ascii="Sylfaen" w:hAnsi="Sylfaen"/>
                <w:bCs/>
                <w:color w:val="000000"/>
                <w:lang w:val="en-US"/>
              </w:rPr>
              <w:t>95</w:t>
            </w:r>
          </w:p>
        </w:tc>
        <w:tc>
          <w:tcPr>
            <w:tcW w:w="1985" w:type="dxa"/>
          </w:tcPr>
          <w:p w14:paraId="3E416585" w14:textId="745F0B4F"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77015C5B" w14:textId="77777777" w:rsidTr="00EC219A">
        <w:trPr>
          <w:trHeight w:val="246"/>
        </w:trPr>
        <w:tc>
          <w:tcPr>
            <w:tcW w:w="1424" w:type="dxa"/>
            <w:vAlign w:val="bottom"/>
          </w:tcPr>
          <w:p w14:paraId="574A0891" w14:textId="77777777" w:rsidR="009903D0" w:rsidRDefault="009903D0" w:rsidP="009903D0">
            <w:pPr>
              <w:jc w:val="right"/>
              <w:rPr>
                <w:rFonts w:ascii="Calibri" w:hAnsi="Calibri"/>
                <w:color w:val="000000"/>
                <w:sz w:val="22"/>
                <w:szCs w:val="22"/>
              </w:rPr>
            </w:pPr>
            <w:r>
              <w:rPr>
                <w:rFonts w:ascii="Calibri" w:hAnsi="Calibri"/>
                <w:color w:val="000000"/>
                <w:sz w:val="22"/>
                <w:szCs w:val="22"/>
              </w:rPr>
              <w:t>4</w:t>
            </w:r>
          </w:p>
        </w:tc>
        <w:tc>
          <w:tcPr>
            <w:tcW w:w="1567" w:type="dxa"/>
            <w:vAlign w:val="bottom"/>
          </w:tcPr>
          <w:p w14:paraId="4E37741F"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03221100</w:t>
            </w:r>
          </w:p>
        </w:tc>
        <w:tc>
          <w:tcPr>
            <w:tcW w:w="1701" w:type="dxa"/>
            <w:vAlign w:val="bottom"/>
          </w:tcPr>
          <w:p w14:paraId="406EB41C" w14:textId="77777777" w:rsidR="009903D0" w:rsidRPr="009863B3" w:rsidRDefault="009903D0" w:rsidP="009903D0">
            <w:pPr>
              <w:rPr>
                <w:rFonts w:ascii="Sylfaen" w:hAnsi="Sylfaen"/>
                <w:lang w:val="en-US"/>
              </w:rPr>
            </w:pPr>
            <w:proofErr w:type="spellStart"/>
            <w:r>
              <w:rPr>
                <w:rFonts w:ascii="Sylfaen" w:hAnsi="Sylfaen"/>
                <w:lang w:val="en-US"/>
              </w:rPr>
              <w:t>Свекло</w:t>
            </w:r>
            <w:proofErr w:type="spellEnd"/>
            <w:r>
              <w:rPr>
                <w:rFonts w:ascii="Sylfaen" w:hAnsi="Sylfaen"/>
                <w:lang w:val="en-US"/>
              </w:rPr>
              <w:t xml:space="preserve"> </w:t>
            </w:r>
          </w:p>
        </w:tc>
        <w:tc>
          <w:tcPr>
            <w:tcW w:w="850" w:type="dxa"/>
          </w:tcPr>
          <w:p w14:paraId="720070C2" w14:textId="77777777" w:rsidR="009903D0" w:rsidRPr="000B29F3" w:rsidRDefault="009903D0" w:rsidP="009903D0">
            <w:pPr>
              <w:jc w:val="center"/>
              <w:rPr>
                <w:rFonts w:ascii="GHEA Grapalat" w:hAnsi="GHEA Grapalat"/>
                <w:sz w:val="20"/>
              </w:rPr>
            </w:pPr>
          </w:p>
        </w:tc>
        <w:tc>
          <w:tcPr>
            <w:tcW w:w="1134" w:type="dxa"/>
          </w:tcPr>
          <w:p w14:paraId="15F2B379" w14:textId="77777777" w:rsidR="009903D0" w:rsidRDefault="009903D0" w:rsidP="009903D0">
            <w:r w:rsidRPr="0060564A">
              <w:t>См. ниже</w:t>
            </w:r>
          </w:p>
        </w:tc>
        <w:tc>
          <w:tcPr>
            <w:tcW w:w="709" w:type="dxa"/>
            <w:vAlign w:val="center"/>
          </w:tcPr>
          <w:p w14:paraId="1ADBD923"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7F25E5AF" w14:textId="77777777" w:rsidR="009903D0" w:rsidRDefault="009903D0" w:rsidP="009903D0">
            <w:pPr>
              <w:jc w:val="right"/>
              <w:rPr>
                <w:rFonts w:ascii="Calibri" w:hAnsi="Calibri"/>
                <w:color w:val="000000"/>
                <w:sz w:val="22"/>
                <w:szCs w:val="22"/>
              </w:rPr>
            </w:pPr>
          </w:p>
        </w:tc>
        <w:tc>
          <w:tcPr>
            <w:tcW w:w="851" w:type="dxa"/>
            <w:vAlign w:val="bottom"/>
          </w:tcPr>
          <w:p w14:paraId="6BE95FD6" w14:textId="77777777" w:rsidR="009903D0" w:rsidRDefault="009903D0" w:rsidP="009903D0">
            <w:pPr>
              <w:jc w:val="right"/>
              <w:rPr>
                <w:rFonts w:ascii="Calibri" w:hAnsi="Calibri"/>
                <w:color w:val="000000"/>
                <w:sz w:val="22"/>
                <w:szCs w:val="22"/>
              </w:rPr>
            </w:pPr>
          </w:p>
        </w:tc>
        <w:tc>
          <w:tcPr>
            <w:tcW w:w="992" w:type="dxa"/>
            <w:vAlign w:val="bottom"/>
          </w:tcPr>
          <w:p w14:paraId="730E78EB" w14:textId="3A3BCF8F" w:rsidR="009903D0" w:rsidRPr="00A76859" w:rsidRDefault="009903D0" w:rsidP="009903D0">
            <w:pPr>
              <w:rPr>
                <w:rFonts w:ascii="Sylfaen" w:hAnsi="Sylfaen"/>
                <w:bCs/>
                <w:color w:val="000000"/>
              </w:rPr>
            </w:pPr>
            <w:r>
              <w:rPr>
                <w:rFonts w:ascii="Sylfaen" w:hAnsi="Sylfaen"/>
                <w:bCs/>
                <w:color w:val="000000"/>
                <w:lang w:val="en-US"/>
              </w:rPr>
              <w:t>145</w:t>
            </w:r>
          </w:p>
        </w:tc>
        <w:tc>
          <w:tcPr>
            <w:tcW w:w="1134" w:type="dxa"/>
          </w:tcPr>
          <w:p w14:paraId="0D41CA08" w14:textId="77777777" w:rsidR="009903D0" w:rsidRDefault="009903D0" w:rsidP="009903D0">
            <w:r w:rsidRPr="00D70EEE">
              <w:t>Степанаван Микаелян 111/1</w:t>
            </w:r>
          </w:p>
        </w:tc>
        <w:tc>
          <w:tcPr>
            <w:tcW w:w="992" w:type="dxa"/>
            <w:vAlign w:val="bottom"/>
          </w:tcPr>
          <w:p w14:paraId="2FF055B8" w14:textId="0AD087D3" w:rsidR="009903D0" w:rsidRPr="00A76859" w:rsidRDefault="009903D0" w:rsidP="009903D0">
            <w:pPr>
              <w:rPr>
                <w:rFonts w:ascii="Sylfaen" w:hAnsi="Sylfaen"/>
                <w:bCs/>
                <w:color w:val="000000"/>
              </w:rPr>
            </w:pPr>
            <w:r>
              <w:rPr>
                <w:rFonts w:ascii="Sylfaen" w:hAnsi="Sylfaen"/>
                <w:bCs/>
                <w:color w:val="000000"/>
                <w:lang w:val="en-US"/>
              </w:rPr>
              <w:t>145</w:t>
            </w:r>
          </w:p>
        </w:tc>
        <w:tc>
          <w:tcPr>
            <w:tcW w:w="1985" w:type="dxa"/>
          </w:tcPr>
          <w:p w14:paraId="32155241" w14:textId="60D4BACE"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2680E764" w14:textId="77777777" w:rsidTr="00EC219A">
        <w:trPr>
          <w:trHeight w:val="246"/>
        </w:trPr>
        <w:tc>
          <w:tcPr>
            <w:tcW w:w="1424" w:type="dxa"/>
            <w:vAlign w:val="bottom"/>
          </w:tcPr>
          <w:p w14:paraId="0A40F99C" w14:textId="77777777" w:rsidR="009903D0" w:rsidRDefault="009903D0" w:rsidP="009903D0">
            <w:pPr>
              <w:jc w:val="right"/>
              <w:rPr>
                <w:rFonts w:ascii="Calibri" w:hAnsi="Calibri"/>
                <w:color w:val="000000"/>
                <w:sz w:val="22"/>
                <w:szCs w:val="22"/>
              </w:rPr>
            </w:pPr>
            <w:r>
              <w:rPr>
                <w:rFonts w:ascii="Calibri" w:hAnsi="Calibri"/>
                <w:color w:val="000000"/>
                <w:sz w:val="22"/>
                <w:szCs w:val="22"/>
              </w:rPr>
              <w:t>5</w:t>
            </w:r>
          </w:p>
        </w:tc>
        <w:tc>
          <w:tcPr>
            <w:tcW w:w="1567" w:type="dxa"/>
            <w:vAlign w:val="bottom"/>
          </w:tcPr>
          <w:p w14:paraId="79B49489"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03221110</w:t>
            </w:r>
          </w:p>
        </w:tc>
        <w:tc>
          <w:tcPr>
            <w:tcW w:w="1701" w:type="dxa"/>
            <w:vAlign w:val="bottom"/>
          </w:tcPr>
          <w:p w14:paraId="1FB334D2" w14:textId="77777777" w:rsidR="009903D0" w:rsidRPr="009863B3" w:rsidRDefault="009903D0" w:rsidP="009903D0">
            <w:pPr>
              <w:rPr>
                <w:rFonts w:ascii="Sylfaen" w:hAnsi="Sylfaen"/>
                <w:lang w:val="en-US"/>
              </w:rPr>
            </w:pPr>
            <w:proofErr w:type="spellStart"/>
            <w:r>
              <w:rPr>
                <w:rFonts w:ascii="Sylfaen" w:hAnsi="Sylfaen"/>
                <w:lang w:val="en-US"/>
              </w:rPr>
              <w:t>Морковь</w:t>
            </w:r>
            <w:proofErr w:type="spellEnd"/>
            <w:r>
              <w:rPr>
                <w:rFonts w:ascii="Sylfaen" w:hAnsi="Sylfaen"/>
                <w:lang w:val="en-US"/>
              </w:rPr>
              <w:t xml:space="preserve"> </w:t>
            </w:r>
          </w:p>
        </w:tc>
        <w:tc>
          <w:tcPr>
            <w:tcW w:w="850" w:type="dxa"/>
          </w:tcPr>
          <w:p w14:paraId="38FE293E" w14:textId="77777777" w:rsidR="009903D0" w:rsidRPr="000B29F3" w:rsidRDefault="009903D0" w:rsidP="009903D0">
            <w:pPr>
              <w:jc w:val="center"/>
              <w:rPr>
                <w:rFonts w:ascii="GHEA Grapalat" w:hAnsi="GHEA Grapalat"/>
                <w:sz w:val="20"/>
              </w:rPr>
            </w:pPr>
          </w:p>
        </w:tc>
        <w:tc>
          <w:tcPr>
            <w:tcW w:w="1134" w:type="dxa"/>
          </w:tcPr>
          <w:p w14:paraId="0980F7E8" w14:textId="77777777" w:rsidR="009903D0" w:rsidRDefault="009903D0" w:rsidP="009903D0">
            <w:r w:rsidRPr="0060564A">
              <w:t>См. ниже</w:t>
            </w:r>
          </w:p>
        </w:tc>
        <w:tc>
          <w:tcPr>
            <w:tcW w:w="709" w:type="dxa"/>
            <w:vAlign w:val="center"/>
          </w:tcPr>
          <w:p w14:paraId="33B34497"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7F5B2F5E" w14:textId="77777777" w:rsidR="009903D0" w:rsidRDefault="009903D0" w:rsidP="009903D0">
            <w:pPr>
              <w:jc w:val="right"/>
              <w:rPr>
                <w:rFonts w:ascii="Calibri" w:hAnsi="Calibri"/>
                <w:color w:val="000000"/>
                <w:sz w:val="22"/>
                <w:szCs w:val="22"/>
              </w:rPr>
            </w:pPr>
          </w:p>
        </w:tc>
        <w:tc>
          <w:tcPr>
            <w:tcW w:w="851" w:type="dxa"/>
            <w:vAlign w:val="bottom"/>
          </w:tcPr>
          <w:p w14:paraId="6835132B" w14:textId="77777777" w:rsidR="009903D0" w:rsidRDefault="009903D0" w:rsidP="009903D0">
            <w:pPr>
              <w:jc w:val="right"/>
              <w:rPr>
                <w:rFonts w:ascii="Calibri" w:hAnsi="Calibri"/>
                <w:color w:val="000000"/>
                <w:sz w:val="22"/>
                <w:szCs w:val="22"/>
              </w:rPr>
            </w:pPr>
          </w:p>
        </w:tc>
        <w:tc>
          <w:tcPr>
            <w:tcW w:w="992" w:type="dxa"/>
            <w:vAlign w:val="bottom"/>
          </w:tcPr>
          <w:p w14:paraId="572D59B9" w14:textId="5B87905E" w:rsidR="009903D0" w:rsidRPr="00A76859" w:rsidRDefault="009903D0" w:rsidP="009903D0">
            <w:pPr>
              <w:rPr>
                <w:rFonts w:ascii="Sylfaen" w:hAnsi="Sylfaen"/>
                <w:bCs/>
                <w:color w:val="000000"/>
              </w:rPr>
            </w:pPr>
            <w:r>
              <w:rPr>
                <w:rFonts w:ascii="Sylfaen" w:hAnsi="Sylfaen"/>
                <w:bCs/>
                <w:color w:val="000000"/>
                <w:lang w:val="en-US"/>
              </w:rPr>
              <w:t>140</w:t>
            </w:r>
          </w:p>
        </w:tc>
        <w:tc>
          <w:tcPr>
            <w:tcW w:w="1134" w:type="dxa"/>
          </w:tcPr>
          <w:p w14:paraId="01D7E6C7" w14:textId="77777777" w:rsidR="009903D0" w:rsidRDefault="009903D0" w:rsidP="009903D0">
            <w:r w:rsidRPr="00D70EEE">
              <w:t>Степанаван Микаелян 111/1</w:t>
            </w:r>
          </w:p>
        </w:tc>
        <w:tc>
          <w:tcPr>
            <w:tcW w:w="992" w:type="dxa"/>
            <w:vAlign w:val="bottom"/>
          </w:tcPr>
          <w:p w14:paraId="52BD083B" w14:textId="397D23FF" w:rsidR="009903D0" w:rsidRPr="00A76859" w:rsidRDefault="009903D0" w:rsidP="009903D0">
            <w:pPr>
              <w:rPr>
                <w:rFonts w:ascii="Sylfaen" w:hAnsi="Sylfaen"/>
                <w:bCs/>
                <w:color w:val="000000"/>
              </w:rPr>
            </w:pPr>
            <w:r>
              <w:rPr>
                <w:rFonts w:ascii="Sylfaen" w:hAnsi="Sylfaen"/>
                <w:bCs/>
                <w:color w:val="000000"/>
                <w:lang w:val="en-US"/>
              </w:rPr>
              <w:t>140</w:t>
            </w:r>
          </w:p>
        </w:tc>
        <w:tc>
          <w:tcPr>
            <w:tcW w:w="1985" w:type="dxa"/>
          </w:tcPr>
          <w:p w14:paraId="38F19228" w14:textId="546E00F7"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386C1B63" w14:textId="77777777" w:rsidTr="00EC219A">
        <w:trPr>
          <w:trHeight w:val="246"/>
        </w:trPr>
        <w:tc>
          <w:tcPr>
            <w:tcW w:w="1424" w:type="dxa"/>
            <w:vAlign w:val="bottom"/>
          </w:tcPr>
          <w:p w14:paraId="3A39BF85" w14:textId="77777777" w:rsidR="009903D0" w:rsidRDefault="009903D0" w:rsidP="009903D0">
            <w:pPr>
              <w:jc w:val="right"/>
              <w:rPr>
                <w:rFonts w:ascii="Calibri" w:hAnsi="Calibri"/>
                <w:color w:val="000000"/>
                <w:sz w:val="22"/>
                <w:szCs w:val="22"/>
              </w:rPr>
            </w:pPr>
            <w:r>
              <w:rPr>
                <w:rFonts w:ascii="Calibri" w:hAnsi="Calibri"/>
                <w:color w:val="000000"/>
                <w:sz w:val="22"/>
                <w:szCs w:val="22"/>
              </w:rPr>
              <w:t>6</w:t>
            </w:r>
          </w:p>
        </w:tc>
        <w:tc>
          <w:tcPr>
            <w:tcW w:w="1567" w:type="dxa"/>
            <w:vAlign w:val="bottom"/>
          </w:tcPr>
          <w:p w14:paraId="54752323"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15863200</w:t>
            </w:r>
          </w:p>
        </w:tc>
        <w:tc>
          <w:tcPr>
            <w:tcW w:w="1701" w:type="dxa"/>
            <w:vAlign w:val="bottom"/>
          </w:tcPr>
          <w:p w14:paraId="2CD1DD0B" w14:textId="77777777" w:rsidR="009903D0" w:rsidRPr="009863B3" w:rsidRDefault="009903D0" w:rsidP="009903D0">
            <w:pPr>
              <w:rPr>
                <w:rFonts w:ascii="Sylfaen" w:hAnsi="Sylfaen"/>
                <w:lang w:val="en-US"/>
              </w:rPr>
            </w:pPr>
            <w:proofErr w:type="spellStart"/>
            <w:r>
              <w:rPr>
                <w:rFonts w:ascii="Sylfaen" w:hAnsi="Sylfaen"/>
                <w:lang w:val="en-US"/>
              </w:rPr>
              <w:t>Чай</w:t>
            </w:r>
            <w:proofErr w:type="spellEnd"/>
            <w:r>
              <w:rPr>
                <w:rFonts w:ascii="Sylfaen" w:hAnsi="Sylfaen"/>
                <w:lang w:val="en-US"/>
              </w:rPr>
              <w:t xml:space="preserve"> </w:t>
            </w:r>
          </w:p>
        </w:tc>
        <w:tc>
          <w:tcPr>
            <w:tcW w:w="850" w:type="dxa"/>
          </w:tcPr>
          <w:p w14:paraId="0A19B4FC" w14:textId="77777777" w:rsidR="009903D0" w:rsidRPr="000B29F3" w:rsidRDefault="009903D0" w:rsidP="009903D0">
            <w:pPr>
              <w:jc w:val="center"/>
              <w:rPr>
                <w:rFonts w:ascii="GHEA Grapalat" w:hAnsi="GHEA Grapalat"/>
                <w:sz w:val="20"/>
              </w:rPr>
            </w:pPr>
          </w:p>
        </w:tc>
        <w:tc>
          <w:tcPr>
            <w:tcW w:w="1134" w:type="dxa"/>
          </w:tcPr>
          <w:p w14:paraId="1740CDB0" w14:textId="77777777" w:rsidR="009903D0" w:rsidRDefault="009903D0" w:rsidP="009903D0">
            <w:r w:rsidRPr="0060564A">
              <w:t>См. ниже</w:t>
            </w:r>
          </w:p>
        </w:tc>
        <w:tc>
          <w:tcPr>
            <w:tcW w:w="709" w:type="dxa"/>
            <w:vAlign w:val="center"/>
          </w:tcPr>
          <w:p w14:paraId="2C1F9DE0" w14:textId="77777777" w:rsidR="009903D0" w:rsidRPr="007F4D84" w:rsidRDefault="009903D0" w:rsidP="009903D0">
            <w:pPr>
              <w:rPr>
                <w:rFonts w:ascii="GHEA Grapalat" w:hAnsi="GHEA Grapalat"/>
                <w:sz w:val="20"/>
                <w:szCs w:val="20"/>
                <w:lang w:val="en-US"/>
              </w:rPr>
            </w:pPr>
            <w:proofErr w:type="spellStart"/>
            <w:r>
              <w:rPr>
                <w:rFonts w:ascii="Sylfaen" w:hAnsi="Sylfaen" w:cs="Sylfaen"/>
                <w:sz w:val="20"/>
                <w:szCs w:val="20"/>
                <w:lang w:val="en-US"/>
              </w:rPr>
              <w:t>уп</w:t>
            </w:r>
            <w:proofErr w:type="spellEnd"/>
          </w:p>
        </w:tc>
        <w:tc>
          <w:tcPr>
            <w:tcW w:w="992" w:type="dxa"/>
            <w:vAlign w:val="bottom"/>
          </w:tcPr>
          <w:p w14:paraId="53F8520C" w14:textId="77777777" w:rsidR="009903D0" w:rsidRDefault="009903D0" w:rsidP="009903D0">
            <w:pPr>
              <w:jc w:val="right"/>
              <w:rPr>
                <w:rFonts w:ascii="Calibri" w:hAnsi="Calibri"/>
                <w:color w:val="000000"/>
                <w:sz w:val="22"/>
                <w:szCs w:val="22"/>
              </w:rPr>
            </w:pPr>
          </w:p>
        </w:tc>
        <w:tc>
          <w:tcPr>
            <w:tcW w:w="851" w:type="dxa"/>
            <w:vAlign w:val="bottom"/>
          </w:tcPr>
          <w:p w14:paraId="78706E9F" w14:textId="77777777" w:rsidR="009903D0" w:rsidRDefault="009903D0" w:rsidP="009903D0">
            <w:pPr>
              <w:jc w:val="right"/>
              <w:rPr>
                <w:rFonts w:ascii="Calibri" w:hAnsi="Calibri"/>
                <w:color w:val="000000"/>
                <w:sz w:val="22"/>
                <w:szCs w:val="22"/>
              </w:rPr>
            </w:pPr>
          </w:p>
        </w:tc>
        <w:tc>
          <w:tcPr>
            <w:tcW w:w="992" w:type="dxa"/>
            <w:vAlign w:val="bottom"/>
          </w:tcPr>
          <w:p w14:paraId="0C50C8EB" w14:textId="59EA33E7" w:rsidR="009903D0" w:rsidRPr="00A76859" w:rsidRDefault="009903D0" w:rsidP="009903D0">
            <w:pPr>
              <w:rPr>
                <w:rFonts w:ascii="Sylfaen" w:hAnsi="Sylfaen"/>
                <w:bCs/>
                <w:color w:val="000000"/>
              </w:rPr>
            </w:pPr>
            <w:r>
              <w:rPr>
                <w:rFonts w:ascii="Sylfaen" w:hAnsi="Sylfaen"/>
                <w:bCs/>
                <w:color w:val="000000"/>
                <w:lang w:val="en-US"/>
              </w:rPr>
              <w:t>60</w:t>
            </w:r>
          </w:p>
        </w:tc>
        <w:tc>
          <w:tcPr>
            <w:tcW w:w="1134" w:type="dxa"/>
          </w:tcPr>
          <w:p w14:paraId="12389C4A" w14:textId="77777777" w:rsidR="009903D0" w:rsidRDefault="009903D0" w:rsidP="009903D0">
            <w:r w:rsidRPr="00D70EEE">
              <w:t>Степанаван Микаелян 111/1</w:t>
            </w:r>
          </w:p>
        </w:tc>
        <w:tc>
          <w:tcPr>
            <w:tcW w:w="992" w:type="dxa"/>
            <w:vAlign w:val="bottom"/>
          </w:tcPr>
          <w:p w14:paraId="20D09036" w14:textId="32F2B2B4" w:rsidR="009903D0" w:rsidRPr="00A76859" w:rsidRDefault="009903D0" w:rsidP="009903D0">
            <w:pPr>
              <w:rPr>
                <w:rFonts w:ascii="Sylfaen" w:hAnsi="Sylfaen"/>
                <w:bCs/>
                <w:color w:val="000000"/>
              </w:rPr>
            </w:pPr>
            <w:r>
              <w:rPr>
                <w:rFonts w:ascii="Sylfaen" w:hAnsi="Sylfaen"/>
                <w:bCs/>
                <w:color w:val="000000"/>
                <w:lang w:val="en-US"/>
              </w:rPr>
              <w:t>60</w:t>
            </w:r>
          </w:p>
        </w:tc>
        <w:tc>
          <w:tcPr>
            <w:tcW w:w="1985" w:type="dxa"/>
          </w:tcPr>
          <w:p w14:paraId="7C392C79" w14:textId="62244A74"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27EF4560" w14:textId="77777777" w:rsidTr="00EC219A">
        <w:trPr>
          <w:trHeight w:val="246"/>
        </w:trPr>
        <w:tc>
          <w:tcPr>
            <w:tcW w:w="1424" w:type="dxa"/>
            <w:vAlign w:val="bottom"/>
          </w:tcPr>
          <w:p w14:paraId="26638181" w14:textId="77777777" w:rsidR="009903D0" w:rsidRDefault="009903D0" w:rsidP="009903D0">
            <w:pPr>
              <w:jc w:val="right"/>
              <w:rPr>
                <w:rFonts w:ascii="Calibri" w:hAnsi="Calibri"/>
                <w:color w:val="000000"/>
                <w:sz w:val="22"/>
                <w:szCs w:val="22"/>
              </w:rPr>
            </w:pPr>
            <w:r>
              <w:rPr>
                <w:rFonts w:ascii="Calibri" w:hAnsi="Calibri"/>
                <w:color w:val="000000"/>
                <w:sz w:val="22"/>
                <w:szCs w:val="22"/>
              </w:rPr>
              <w:t>7</w:t>
            </w:r>
          </w:p>
        </w:tc>
        <w:tc>
          <w:tcPr>
            <w:tcW w:w="1567" w:type="dxa"/>
            <w:vAlign w:val="bottom"/>
          </w:tcPr>
          <w:p w14:paraId="526BF1DA"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03222128</w:t>
            </w:r>
          </w:p>
        </w:tc>
        <w:tc>
          <w:tcPr>
            <w:tcW w:w="1701" w:type="dxa"/>
            <w:vAlign w:val="bottom"/>
          </w:tcPr>
          <w:p w14:paraId="122A16AF" w14:textId="77777777" w:rsidR="009903D0" w:rsidRPr="009863B3" w:rsidRDefault="009903D0" w:rsidP="009903D0">
            <w:pPr>
              <w:rPr>
                <w:rFonts w:ascii="Sylfaen" w:hAnsi="Sylfaen"/>
                <w:lang w:val="en-US"/>
              </w:rPr>
            </w:pPr>
            <w:proofErr w:type="spellStart"/>
            <w:r>
              <w:rPr>
                <w:rFonts w:ascii="Sylfaen" w:hAnsi="Sylfaen" w:cs="Sylfaen"/>
                <w:lang w:val="en-US"/>
              </w:rPr>
              <w:t>Яблоко</w:t>
            </w:r>
            <w:proofErr w:type="spellEnd"/>
            <w:r>
              <w:rPr>
                <w:rFonts w:ascii="Sylfaen" w:hAnsi="Sylfaen" w:cs="Sylfaen"/>
                <w:lang w:val="en-US"/>
              </w:rPr>
              <w:t xml:space="preserve"> </w:t>
            </w:r>
          </w:p>
        </w:tc>
        <w:tc>
          <w:tcPr>
            <w:tcW w:w="850" w:type="dxa"/>
          </w:tcPr>
          <w:p w14:paraId="73B4ECEC" w14:textId="77777777" w:rsidR="009903D0" w:rsidRPr="000B29F3" w:rsidRDefault="009903D0" w:rsidP="009903D0">
            <w:pPr>
              <w:jc w:val="center"/>
              <w:rPr>
                <w:rFonts w:ascii="GHEA Grapalat" w:hAnsi="GHEA Grapalat"/>
                <w:sz w:val="20"/>
              </w:rPr>
            </w:pPr>
          </w:p>
        </w:tc>
        <w:tc>
          <w:tcPr>
            <w:tcW w:w="1134" w:type="dxa"/>
          </w:tcPr>
          <w:p w14:paraId="7EF20028" w14:textId="77777777" w:rsidR="009903D0" w:rsidRDefault="009903D0" w:rsidP="009903D0">
            <w:r w:rsidRPr="0060564A">
              <w:t>См. ниже</w:t>
            </w:r>
          </w:p>
        </w:tc>
        <w:tc>
          <w:tcPr>
            <w:tcW w:w="709" w:type="dxa"/>
            <w:vAlign w:val="center"/>
          </w:tcPr>
          <w:p w14:paraId="24FD0A6D"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1A85AFDF" w14:textId="77777777" w:rsidR="009903D0" w:rsidRDefault="009903D0" w:rsidP="009903D0">
            <w:pPr>
              <w:jc w:val="right"/>
              <w:rPr>
                <w:rFonts w:ascii="Calibri" w:hAnsi="Calibri"/>
                <w:color w:val="000000"/>
                <w:sz w:val="22"/>
                <w:szCs w:val="22"/>
              </w:rPr>
            </w:pPr>
          </w:p>
        </w:tc>
        <w:tc>
          <w:tcPr>
            <w:tcW w:w="851" w:type="dxa"/>
            <w:vAlign w:val="bottom"/>
          </w:tcPr>
          <w:p w14:paraId="15B8C14D" w14:textId="77777777" w:rsidR="009903D0" w:rsidRDefault="009903D0" w:rsidP="009903D0">
            <w:pPr>
              <w:jc w:val="right"/>
              <w:rPr>
                <w:rFonts w:ascii="Calibri" w:hAnsi="Calibri"/>
                <w:color w:val="000000"/>
                <w:sz w:val="22"/>
                <w:szCs w:val="22"/>
              </w:rPr>
            </w:pPr>
          </w:p>
        </w:tc>
        <w:tc>
          <w:tcPr>
            <w:tcW w:w="992" w:type="dxa"/>
            <w:vAlign w:val="bottom"/>
          </w:tcPr>
          <w:p w14:paraId="6BDC5ECB" w14:textId="17B48675" w:rsidR="009903D0" w:rsidRPr="00A76859" w:rsidRDefault="009903D0" w:rsidP="009903D0">
            <w:pPr>
              <w:rPr>
                <w:rFonts w:ascii="Sylfaen" w:hAnsi="Sylfaen"/>
                <w:bCs/>
                <w:color w:val="000000"/>
              </w:rPr>
            </w:pPr>
            <w:r>
              <w:rPr>
                <w:rFonts w:ascii="Sylfaen" w:hAnsi="Sylfaen"/>
                <w:bCs/>
                <w:color w:val="000000"/>
                <w:lang w:val="en-US"/>
              </w:rPr>
              <w:t>120</w:t>
            </w:r>
          </w:p>
        </w:tc>
        <w:tc>
          <w:tcPr>
            <w:tcW w:w="1134" w:type="dxa"/>
          </w:tcPr>
          <w:p w14:paraId="002D77F4" w14:textId="77777777" w:rsidR="009903D0" w:rsidRDefault="009903D0" w:rsidP="009903D0">
            <w:r w:rsidRPr="00D70EEE">
              <w:t>Степанаван Микаелян 111/1</w:t>
            </w:r>
          </w:p>
        </w:tc>
        <w:tc>
          <w:tcPr>
            <w:tcW w:w="992" w:type="dxa"/>
            <w:vAlign w:val="bottom"/>
          </w:tcPr>
          <w:p w14:paraId="6B5F75D3" w14:textId="5A3F3B7D" w:rsidR="009903D0" w:rsidRPr="00A76859" w:rsidRDefault="009903D0" w:rsidP="009903D0">
            <w:pPr>
              <w:rPr>
                <w:rFonts w:ascii="Sylfaen" w:hAnsi="Sylfaen"/>
                <w:bCs/>
                <w:color w:val="000000"/>
              </w:rPr>
            </w:pPr>
            <w:r>
              <w:rPr>
                <w:rFonts w:ascii="Sylfaen" w:hAnsi="Sylfaen"/>
                <w:bCs/>
                <w:color w:val="000000"/>
                <w:lang w:val="en-US"/>
              </w:rPr>
              <w:t>120</w:t>
            </w:r>
          </w:p>
        </w:tc>
        <w:tc>
          <w:tcPr>
            <w:tcW w:w="1985" w:type="dxa"/>
          </w:tcPr>
          <w:p w14:paraId="4838039C" w14:textId="0268E857"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7EAC5DD1" w14:textId="77777777" w:rsidTr="00EC219A">
        <w:trPr>
          <w:trHeight w:val="246"/>
        </w:trPr>
        <w:tc>
          <w:tcPr>
            <w:tcW w:w="1424" w:type="dxa"/>
            <w:vAlign w:val="bottom"/>
          </w:tcPr>
          <w:p w14:paraId="21453537" w14:textId="77777777" w:rsidR="009903D0" w:rsidRDefault="009903D0" w:rsidP="009903D0">
            <w:pPr>
              <w:jc w:val="right"/>
              <w:rPr>
                <w:rFonts w:ascii="Calibri" w:hAnsi="Calibri"/>
                <w:color w:val="000000"/>
                <w:sz w:val="22"/>
                <w:szCs w:val="22"/>
              </w:rPr>
            </w:pPr>
            <w:r>
              <w:rPr>
                <w:rFonts w:ascii="Calibri" w:hAnsi="Calibri"/>
                <w:color w:val="000000"/>
                <w:sz w:val="22"/>
                <w:szCs w:val="22"/>
              </w:rPr>
              <w:t>8</w:t>
            </w:r>
          </w:p>
        </w:tc>
        <w:tc>
          <w:tcPr>
            <w:tcW w:w="1567" w:type="dxa"/>
          </w:tcPr>
          <w:p w14:paraId="77174170" w14:textId="77777777" w:rsidR="009903D0" w:rsidRPr="008C78C6" w:rsidRDefault="009903D0" w:rsidP="009903D0">
            <w:pPr>
              <w:rPr>
                <w:lang w:val="hy-AM"/>
              </w:rPr>
            </w:pPr>
            <w:r w:rsidRPr="000B29F3">
              <w:rPr>
                <w:rFonts w:ascii="GHEA Grapalat" w:hAnsi="GHEA Grapalat"/>
                <w:sz w:val="20"/>
                <w:szCs w:val="20"/>
              </w:rPr>
              <w:t>15311100</w:t>
            </w:r>
          </w:p>
        </w:tc>
        <w:tc>
          <w:tcPr>
            <w:tcW w:w="1701" w:type="dxa"/>
            <w:vAlign w:val="bottom"/>
          </w:tcPr>
          <w:p w14:paraId="52366A4F" w14:textId="77777777" w:rsidR="009903D0" w:rsidRPr="009863B3" w:rsidRDefault="009903D0" w:rsidP="009903D0">
            <w:pPr>
              <w:rPr>
                <w:rFonts w:ascii="Arial" w:hAnsi="Arial"/>
                <w:sz w:val="18"/>
                <w:szCs w:val="18"/>
                <w:lang w:val="en-US"/>
              </w:rPr>
            </w:pPr>
            <w:r w:rsidRPr="009863B3">
              <w:rPr>
                <w:rFonts w:ascii="Arial" w:hAnsi="Arial"/>
                <w:sz w:val="18"/>
                <w:szCs w:val="18"/>
              </w:rPr>
              <w:t xml:space="preserve">Картофель </w:t>
            </w:r>
          </w:p>
        </w:tc>
        <w:tc>
          <w:tcPr>
            <w:tcW w:w="850" w:type="dxa"/>
          </w:tcPr>
          <w:p w14:paraId="0C994606" w14:textId="77777777" w:rsidR="009903D0" w:rsidRPr="000B29F3" w:rsidRDefault="009903D0" w:rsidP="009903D0">
            <w:pPr>
              <w:jc w:val="center"/>
              <w:rPr>
                <w:rFonts w:ascii="GHEA Grapalat" w:hAnsi="GHEA Grapalat"/>
                <w:sz w:val="20"/>
              </w:rPr>
            </w:pPr>
          </w:p>
        </w:tc>
        <w:tc>
          <w:tcPr>
            <w:tcW w:w="1134" w:type="dxa"/>
          </w:tcPr>
          <w:p w14:paraId="6F20082D" w14:textId="77777777" w:rsidR="009903D0" w:rsidRDefault="009903D0" w:rsidP="009903D0">
            <w:r w:rsidRPr="0060564A">
              <w:t>См. ниже</w:t>
            </w:r>
          </w:p>
        </w:tc>
        <w:tc>
          <w:tcPr>
            <w:tcW w:w="709" w:type="dxa"/>
            <w:vAlign w:val="center"/>
          </w:tcPr>
          <w:p w14:paraId="3AE6A8CC" w14:textId="77777777" w:rsidR="009903D0" w:rsidRPr="00E663AF" w:rsidRDefault="009903D0" w:rsidP="009903D0">
            <w:pPr>
              <w:rPr>
                <w:rFonts w:ascii="Sylfaen" w:hAnsi="Sylfaen" w:cs="Sylfaen"/>
                <w:sz w:val="20"/>
                <w:szCs w:val="20"/>
                <w:lang w:val="hy-AM"/>
              </w:rPr>
            </w:pPr>
            <w:r>
              <w:rPr>
                <w:rFonts w:ascii="Sylfaen" w:hAnsi="Sylfaen" w:cs="Sylfaen"/>
                <w:sz w:val="20"/>
                <w:szCs w:val="20"/>
                <w:lang w:val="hy-AM"/>
              </w:rPr>
              <w:t>Кг</w:t>
            </w:r>
          </w:p>
        </w:tc>
        <w:tc>
          <w:tcPr>
            <w:tcW w:w="992" w:type="dxa"/>
            <w:vAlign w:val="bottom"/>
          </w:tcPr>
          <w:p w14:paraId="3DE67D17" w14:textId="77777777" w:rsidR="009903D0" w:rsidRDefault="009903D0" w:rsidP="009903D0">
            <w:pPr>
              <w:jc w:val="right"/>
              <w:rPr>
                <w:rFonts w:ascii="Calibri" w:hAnsi="Calibri"/>
                <w:color w:val="000000"/>
                <w:sz w:val="22"/>
                <w:szCs w:val="22"/>
              </w:rPr>
            </w:pPr>
          </w:p>
        </w:tc>
        <w:tc>
          <w:tcPr>
            <w:tcW w:w="851" w:type="dxa"/>
            <w:vAlign w:val="bottom"/>
          </w:tcPr>
          <w:p w14:paraId="4E59B32C" w14:textId="77777777" w:rsidR="009903D0" w:rsidRDefault="009903D0" w:rsidP="009903D0">
            <w:pPr>
              <w:jc w:val="right"/>
              <w:rPr>
                <w:rFonts w:ascii="Calibri" w:hAnsi="Calibri"/>
                <w:color w:val="000000"/>
                <w:sz w:val="22"/>
                <w:szCs w:val="22"/>
              </w:rPr>
            </w:pPr>
          </w:p>
        </w:tc>
        <w:tc>
          <w:tcPr>
            <w:tcW w:w="992" w:type="dxa"/>
            <w:vAlign w:val="bottom"/>
          </w:tcPr>
          <w:p w14:paraId="623B7453" w14:textId="518F3D5A" w:rsidR="009903D0" w:rsidRPr="009B051B" w:rsidRDefault="009903D0" w:rsidP="009903D0">
            <w:pPr>
              <w:rPr>
                <w:rFonts w:ascii="Sylfaen" w:hAnsi="Sylfaen"/>
                <w:bCs/>
                <w:color w:val="000000"/>
                <w:lang w:val="hy-AM"/>
              </w:rPr>
            </w:pPr>
            <w:r>
              <w:rPr>
                <w:rFonts w:ascii="Sylfaen" w:hAnsi="Sylfaen"/>
                <w:bCs/>
                <w:color w:val="000000"/>
                <w:lang w:val="hy-AM"/>
              </w:rPr>
              <w:t>370</w:t>
            </w:r>
          </w:p>
        </w:tc>
        <w:tc>
          <w:tcPr>
            <w:tcW w:w="1134" w:type="dxa"/>
          </w:tcPr>
          <w:p w14:paraId="1DEA9016" w14:textId="77777777" w:rsidR="009903D0" w:rsidRDefault="009903D0" w:rsidP="009903D0">
            <w:r w:rsidRPr="00D70EEE">
              <w:t>Степанаван Микаелян 111/1</w:t>
            </w:r>
          </w:p>
        </w:tc>
        <w:tc>
          <w:tcPr>
            <w:tcW w:w="992" w:type="dxa"/>
            <w:vAlign w:val="bottom"/>
          </w:tcPr>
          <w:p w14:paraId="4AA6601A" w14:textId="36F884DE" w:rsidR="009903D0" w:rsidRPr="009B051B" w:rsidRDefault="009903D0" w:rsidP="009903D0">
            <w:pPr>
              <w:rPr>
                <w:rFonts w:ascii="Sylfaen" w:hAnsi="Sylfaen"/>
                <w:bCs/>
                <w:color w:val="000000"/>
                <w:lang w:val="hy-AM"/>
              </w:rPr>
            </w:pPr>
            <w:r>
              <w:rPr>
                <w:rFonts w:ascii="Sylfaen" w:hAnsi="Sylfaen"/>
                <w:bCs/>
                <w:color w:val="000000"/>
                <w:lang w:val="hy-AM"/>
              </w:rPr>
              <w:t>370</w:t>
            </w:r>
          </w:p>
        </w:tc>
        <w:tc>
          <w:tcPr>
            <w:tcW w:w="1985" w:type="dxa"/>
          </w:tcPr>
          <w:p w14:paraId="6BC1A38E" w14:textId="35AD81D6"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24049C65" w14:textId="77777777" w:rsidTr="00EC219A">
        <w:trPr>
          <w:trHeight w:val="246"/>
        </w:trPr>
        <w:tc>
          <w:tcPr>
            <w:tcW w:w="1424" w:type="dxa"/>
            <w:vAlign w:val="bottom"/>
          </w:tcPr>
          <w:p w14:paraId="35981609" w14:textId="77777777" w:rsidR="009903D0" w:rsidRDefault="009903D0" w:rsidP="009903D0">
            <w:pPr>
              <w:jc w:val="right"/>
              <w:rPr>
                <w:rFonts w:ascii="Calibri" w:hAnsi="Calibri"/>
                <w:color w:val="000000"/>
                <w:sz w:val="22"/>
                <w:szCs w:val="22"/>
              </w:rPr>
            </w:pPr>
            <w:r>
              <w:rPr>
                <w:rFonts w:ascii="Calibri" w:hAnsi="Calibri"/>
                <w:color w:val="000000"/>
                <w:sz w:val="22"/>
                <w:szCs w:val="22"/>
              </w:rPr>
              <w:t>9</w:t>
            </w:r>
          </w:p>
        </w:tc>
        <w:tc>
          <w:tcPr>
            <w:tcW w:w="1567" w:type="dxa"/>
            <w:vAlign w:val="bottom"/>
          </w:tcPr>
          <w:p w14:paraId="26921B88" w14:textId="77777777" w:rsidR="009903D0" w:rsidRPr="008C78C6" w:rsidRDefault="009903D0" w:rsidP="009903D0">
            <w:pPr>
              <w:rPr>
                <w:rFonts w:ascii="GHEA Grapalat" w:hAnsi="GHEA Grapalat"/>
                <w:sz w:val="20"/>
                <w:szCs w:val="20"/>
                <w:lang w:val="hy-AM"/>
              </w:rPr>
            </w:pPr>
            <w:r w:rsidRPr="000B29F3">
              <w:rPr>
                <w:rFonts w:ascii="GHEA Grapalat" w:hAnsi="GHEA Grapalat"/>
                <w:sz w:val="20"/>
                <w:szCs w:val="20"/>
              </w:rPr>
              <w:t>03221450</w:t>
            </w:r>
          </w:p>
        </w:tc>
        <w:tc>
          <w:tcPr>
            <w:tcW w:w="1701" w:type="dxa"/>
            <w:vAlign w:val="center"/>
          </w:tcPr>
          <w:p w14:paraId="4E36F617" w14:textId="77777777" w:rsidR="009903D0" w:rsidRPr="009863B3" w:rsidRDefault="009903D0" w:rsidP="009903D0">
            <w:pPr>
              <w:rPr>
                <w:rFonts w:ascii="Sylfaen" w:hAnsi="Sylfaen"/>
                <w:lang w:val="en-US"/>
              </w:rPr>
            </w:pPr>
            <w:proofErr w:type="spellStart"/>
            <w:r>
              <w:rPr>
                <w:rFonts w:ascii="Sylfaen" w:hAnsi="Sylfaen" w:cs="Sylfaen"/>
                <w:lang w:val="en-US"/>
              </w:rPr>
              <w:t>Капуста</w:t>
            </w:r>
            <w:proofErr w:type="spellEnd"/>
            <w:r>
              <w:rPr>
                <w:rFonts w:ascii="Sylfaen" w:hAnsi="Sylfaen" w:cs="Sylfaen"/>
                <w:lang w:val="en-US"/>
              </w:rPr>
              <w:t xml:space="preserve"> 3-ий </w:t>
            </w:r>
            <w:proofErr w:type="spellStart"/>
            <w:r>
              <w:rPr>
                <w:rFonts w:ascii="Sylfaen" w:hAnsi="Sylfaen" w:cs="Sylfaen"/>
                <w:lang w:val="en-US"/>
              </w:rPr>
              <w:t>кв</w:t>
            </w:r>
            <w:proofErr w:type="spellEnd"/>
          </w:p>
        </w:tc>
        <w:tc>
          <w:tcPr>
            <w:tcW w:w="850" w:type="dxa"/>
          </w:tcPr>
          <w:p w14:paraId="2D8BA759" w14:textId="77777777" w:rsidR="009903D0" w:rsidRPr="000B29F3" w:rsidRDefault="009903D0" w:rsidP="009903D0">
            <w:pPr>
              <w:jc w:val="center"/>
              <w:rPr>
                <w:rFonts w:ascii="GHEA Grapalat" w:hAnsi="GHEA Grapalat"/>
                <w:sz w:val="20"/>
              </w:rPr>
            </w:pPr>
          </w:p>
        </w:tc>
        <w:tc>
          <w:tcPr>
            <w:tcW w:w="1134" w:type="dxa"/>
          </w:tcPr>
          <w:p w14:paraId="619FD6C0" w14:textId="77777777" w:rsidR="009903D0" w:rsidRDefault="009903D0" w:rsidP="009903D0">
            <w:r w:rsidRPr="0060564A">
              <w:t>См. ниже</w:t>
            </w:r>
          </w:p>
        </w:tc>
        <w:tc>
          <w:tcPr>
            <w:tcW w:w="709" w:type="dxa"/>
            <w:vAlign w:val="center"/>
          </w:tcPr>
          <w:p w14:paraId="4BFE6049" w14:textId="77777777" w:rsidR="009903D0" w:rsidRPr="00E663AF" w:rsidRDefault="009903D0" w:rsidP="009903D0">
            <w:pPr>
              <w:rPr>
                <w:rFonts w:ascii="Sylfaen" w:hAnsi="Sylfaen" w:cs="Sylfaen"/>
                <w:sz w:val="20"/>
                <w:szCs w:val="20"/>
                <w:lang w:val="hy-AM"/>
              </w:rPr>
            </w:pPr>
            <w:r>
              <w:rPr>
                <w:rFonts w:ascii="Sylfaen" w:hAnsi="Sylfaen" w:cs="Sylfaen"/>
                <w:sz w:val="20"/>
                <w:szCs w:val="20"/>
                <w:lang w:val="hy-AM"/>
              </w:rPr>
              <w:t>кг</w:t>
            </w:r>
          </w:p>
        </w:tc>
        <w:tc>
          <w:tcPr>
            <w:tcW w:w="992" w:type="dxa"/>
            <w:vAlign w:val="bottom"/>
          </w:tcPr>
          <w:p w14:paraId="78C0B6DE" w14:textId="77777777" w:rsidR="009903D0" w:rsidRDefault="009903D0" w:rsidP="009903D0">
            <w:pPr>
              <w:jc w:val="right"/>
              <w:rPr>
                <w:rFonts w:ascii="Calibri" w:hAnsi="Calibri"/>
                <w:color w:val="000000"/>
                <w:sz w:val="22"/>
                <w:szCs w:val="22"/>
              </w:rPr>
            </w:pPr>
          </w:p>
        </w:tc>
        <w:tc>
          <w:tcPr>
            <w:tcW w:w="851" w:type="dxa"/>
            <w:vAlign w:val="bottom"/>
          </w:tcPr>
          <w:p w14:paraId="14346780" w14:textId="77777777" w:rsidR="009903D0" w:rsidRDefault="009903D0" w:rsidP="009903D0">
            <w:pPr>
              <w:jc w:val="right"/>
              <w:rPr>
                <w:rFonts w:ascii="Calibri" w:hAnsi="Calibri"/>
                <w:color w:val="000000"/>
                <w:sz w:val="22"/>
                <w:szCs w:val="22"/>
              </w:rPr>
            </w:pPr>
          </w:p>
        </w:tc>
        <w:tc>
          <w:tcPr>
            <w:tcW w:w="992" w:type="dxa"/>
            <w:vAlign w:val="bottom"/>
          </w:tcPr>
          <w:p w14:paraId="39734EED" w14:textId="2AAB68C9" w:rsidR="009903D0" w:rsidRPr="00A76859" w:rsidRDefault="009903D0" w:rsidP="009903D0">
            <w:pPr>
              <w:rPr>
                <w:rFonts w:ascii="Sylfaen" w:hAnsi="Sylfaen"/>
                <w:bCs/>
                <w:color w:val="000000"/>
              </w:rPr>
            </w:pPr>
            <w:r>
              <w:rPr>
                <w:rFonts w:ascii="Sylfaen" w:hAnsi="Sylfaen"/>
                <w:bCs/>
                <w:color w:val="000000"/>
                <w:lang w:val="en-US"/>
              </w:rPr>
              <w:t>210</w:t>
            </w:r>
          </w:p>
        </w:tc>
        <w:tc>
          <w:tcPr>
            <w:tcW w:w="1134" w:type="dxa"/>
          </w:tcPr>
          <w:p w14:paraId="17A7A122" w14:textId="77777777" w:rsidR="009903D0" w:rsidRDefault="009903D0" w:rsidP="009903D0">
            <w:r w:rsidRPr="00D70EEE">
              <w:t>Степанаван Микаелян 111/1</w:t>
            </w:r>
          </w:p>
        </w:tc>
        <w:tc>
          <w:tcPr>
            <w:tcW w:w="992" w:type="dxa"/>
            <w:vAlign w:val="bottom"/>
          </w:tcPr>
          <w:p w14:paraId="14DD5053" w14:textId="71F39690" w:rsidR="009903D0" w:rsidRPr="00A76859" w:rsidRDefault="009903D0" w:rsidP="009903D0">
            <w:pPr>
              <w:rPr>
                <w:rFonts w:ascii="Sylfaen" w:hAnsi="Sylfaen"/>
                <w:bCs/>
                <w:color w:val="000000"/>
              </w:rPr>
            </w:pPr>
            <w:r>
              <w:rPr>
                <w:rFonts w:ascii="Sylfaen" w:hAnsi="Sylfaen"/>
                <w:bCs/>
                <w:color w:val="000000"/>
                <w:lang w:val="en-US"/>
              </w:rPr>
              <w:t>210</w:t>
            </w:r>
          </w:p>
        </w:tc>
        <w:tc>
          <w:tcPr>
            <w:tcW w:w="1985" w:type="dxa"/>
          </w:tcPr>
          <w:p w14:paraId="095F31C2" w14:textId="230CDF73"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07EE3590" w14:textId="77777777" w:rsidTr="00EC219A">
        <w:trPr>
          <w:trHeight w:val="246"/>
        </w:trPr>
        <w:tc>
          <w:tcPr>
            <w:tcW w:w="1424" w:type="dxa"/>
            <w:vAlign w:val="bottom"/>
          </w:tcPr>
          <w:p w14:paraId="5FF09C04" w14:textId="77777777" w:rsidR="009903D0" w:rsidRDefault="009903D0" w:rsidP="009903D0">
            <w:pPr>
              <w:jc w:val="right"/>
              <w:rPr>
                <w:rFonts w:ascii="Calibri" w:hAnsi="Calibri"/>
                <w:color w:val="000000"/>
                <w:sz w:val="22"/>
                <w:szCs w:val="22"/>
              </w:rPr>
            </w:pPr>
            <w:r>
              <w:rPr>
                <w:rFonts w:ascii="Calibri" w:hAnsi="Calibri"/>
                <w:color w:val="000000"/>
                <w:sz w:val="22"/>
                <w:szCs w:val="22"/>
              </w:rPr>
              <w:t>10</w:t>
            </w:r>
          </w:p>
        </w:tc>
        <w:tc>
          <w:tcPr>
            <w:tcW w:w="1567" w:type="dxa"/>
            <w:vAlign w:val="bottom"/>
          </w:tcPr>
          <w:p w14:paraId="2C9E30AD"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15616000</w:t>
            </w:r>
          </w:p>
        </w:tc>
        <w:tc>
          <w:tcPr>
            <w:tcW w:w="1701" w:type="dxa"/>
            <w:vAlign w:val="bottom"/>
          </w:tcPr>
          <w:p w14:paraId="4BBE33EA" w14:textId="77777777" w:rsidR="009903D0" w:rsidRPr="009B4CFB" w:rsidRDefault="009903D0" w:rsidP="009903D0">
            <w:pPr>
              <w:rPr>
                <w:rFonts w:ascii="Sylfaen" w:hAnsi="Sylfaen"/>
                <w:lang w:val="en-US"/>
              </w:rPr>
            </w:pPr>
            <w:proofErr w:type="spellStart"/>
            <w:r>
              <w:rPr>
                <w:rFonts w:ascii="Sylfaen" w:hAnsi="Sylfaen"/>
                <w:lang w:val="en-US"/>
              </w:rPr>
              <w:t>Г</w:t>
            </w:r>
            <w:r>
              <w:rPr>
                <w:rFonts w:ascii="Arial" w:hAnsi="Arial"/>
                <w:lang w:val="en-US"/>
              </w:rPr>
              <w:t>речка</w:t>
            </w:r>
            <w:proofErr w:type="spellEnd"/>
            <w:r>
              <w:rPr>
                <w:rFonts w:ascii="Arial" w:hAnsi="Arial"/>
                <w:lang w:val="en-US"/>
              </w:rPr>
              <w:t xml:space="preserve"> </w:t>
            </w:r>
          </w:p>
        </w:tc>
        <w:tc>
          <w:tcPr>
            <w:tcW w:w="850" w:type="dxa"/>
          </w:tcPr>
          <w:p w14:paraId="5ADA7465" w14:textId="77777777" w:rsidR="009903D0" w:rsidRPr="000B29F3" w:rsidRDefault="009903D0" w:rsidP="009903D0">
            <w:pPr>
              <w:jc w:val="center"/>
              <w:rPr>
                <w:rFonts w:ascii="GHEA Grapalat" w:hAnsi="GHEA Grapalat"/>
                <w:sz w:val="20"/>
              </w:rPr>
            </w:pPr>
          </w:p>
        </w:tc>
        <w:tc>
          <w:tcPr>
            <w:tcW w:w="1134" w:type="dxa"/>
          </w:tcPr>
          <w:p w14:paraId="09B01F1C" w14:textId="77777777" w:rsidR="009903D0" w:rsidRDefault="009903D0" w:rsidP="009903D0">
            <w:r w:rsidRPr="0060564A">
              <w:t>См. ниже</w:t>
            </w:r>
          </w:p>
        </w:tc>
        <w:tc>
          <w:tcPr>
            <w:tcW w:w="709" w:type="dxa"/>
            <w:vAlign w:val="center"/>
          </w:tcPr>
          <w:p w14:paraId="44A63589"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3760A3BC" w14:textId="77777777" w:rsidR="009903D0" w:rsidRDefault="009903D0" w:rsidP="009903D0">
            <w:pPr>
              <w:jc w:val="right"/>
              <w:rPr>
                <w:rFonts w:ascii="Calibri" w:hAnsi="Calibri"/>
                <w:color w:val="000000"/>
                <w:sz w:val="22"/>
                <w:szCs w:val="22"/>
              </w:rPr>
            </w:pPr>
          </w:p>
        </w:tc>
        <w:tc>
          <w:tcPr>
            <w:tcW w:w="851" w:type="dxa"/>
            <w:vAlign w:val="bottom"/>
          </w:tcPr>
          <w:p w14:paraId="11762A68" w14:textId="77777777" w:rsidR="009903D0" w:rsidRDefault="009903D0" w:rsidP="009903D0">
            <w:pPr>
              <w:jc w:val="right"/>
              <w:rPr>
                <w:rFonts w:ascii="Calibri" w:hAnsi="Calibri"/>
                <w:color w:val="000000"/>
                <w:sz w:val="22"/>
                <w:szCs w:val="22"/>
              </w:rPr>
            </w:pPr>
          </w:p>
        </w:tc>
        <w:tc>
          <w:tcPr>
            <w:tcW w:w="992" w:type="dxa"/>
            <w:vAlign w:val="bottom"/>
          </w:tcPr>
          <w:p w14:paraId="7D4599B7" w14:textId="7D081FD6" w:rsidR="009903D0" w:rsidRPr="00A856DC" w:rsidRDefault="009903D0" w:rsidP="009903D0">
            <w:pPr>
              <w:rPr>
                <w:rFonts w:ascii="Sylfaen" w:hAnsi="Sylfaen"/>
                <w:bCs/>
                <w:color w:val="000000"/>
                <w:lang w:val="hy-AM"/>
              </w:rPr>
            </w:pPr>
            <w:r>
              <w:rPr>
                <w:rFonts w:ascii="Sylfaen" w:hAnsi="Sylfaen"/>
                <w:bCs/>
                <w:color w:val="000000"/>
                <w:lang w:val="hy-AM"/>
              </w:rPr>
              <w:t>80</w:t>
            </w:r>
          </w:p>
        </w:tc>
        <w:tc>
          <w:tcPr>
            <w:tcW w:w="1134" w:type="dxa"/>
          </w:tcPr>
          <w:p w14:paraId="7226FBB0" w14:textId="77777777" w:rsidR="009903D0" w:rsidRDefault="009903D0" w:rsidP="009903D0">
            <w:r w:rsidRPr="00D70EEE">
              <w:t>Степанаван Микаелян 111/1</w:t>
            </w:r>
          </w:p>
        </w:tc>
        <w:tc>
          <w:tcPr>
            <w:tcW w:w="992" w:type="dxa"/>
            <w:vAlign w:val="bottom"/>
          </w:tcPr>
          <w:p w14:paraId="5C9272AA" w14:textId="4E2340AB" w:rsidR="009903D0" w:rsidRPr="00A856DC" w:rsidRDefault="009903D0" w:rsidP="009903D0">
            <w:pPr>
              <w:rPr>
                <w:rFonts w:ascii="Sylfaen" w:hAnsi="Sylfaen"/>
                <w:bCs/>
                <w:color w:val="000000"/>
                <w:lang w:val="hy-AM"/>
              </w:rPr>
            </w:pPr>
            <w:r>
              <w:rPr>
                <w:rFonts w:ascii="Sylfaen" w:hAnsi="Sylfaen"/>
                <w:bCs/>
                <w:color w:val="000000"/>
                <w:lang w:val="hy-AM"/>
              </w:rPr>
              <w:t>80</w:t>
            </w:r>
          </w:p>
        </w:tc>
        <w:tc>
          <w:tcPr>
            <w:tcW w:w="1985" w:type="dxa"/>
          </w:tcPr>
          <w:p w14:paraId="7945DAF7" w14:textId="4D8D5504"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31C36B69" w14:textId="77777777" w:rsidTr="00EC219A">
        <w:trPr>
          <w:trHeight w:val="246"/>
        </w:trPr>
        <w:tc>
          <w:tcPr>
            <w:tcW w:w="1424" w:type="dxa"/>
            <w:vAlign w:val="bottom"/>
          </w:tcPr>
          <w:p w14:paraId="5889844B" w14:textId="77777777" w:rsidR="009903D0" w:rsidRDefault="009903D0" w:rsidP="009903D0">
            <w:pPr>
              <w:jc w:val="right"/>
              <w:rPr>
                <w:rFonts w:ascii="Calibri" w:hAnsi="Calibri"/>
                <w:color w:val="000000"/>
                <w:sz w:val="22"/>
                <w:szCs w:val="22"/>
              </w:rPr>
            </w:pPr>
            <w:r>
              <w:rPr>
                <w:rFonts w:ascii="Calibri" w:hAnsi="Calibri"/>
                <w:color w:val="000000"/>
                <w:sz w:val="22"/>
                <w:szCs w:val="22"/>
              </w:rPr>
              <w:lastRenderedPageBreak/>
              <w:t>11</w:t>
            </w:r>
          </w:p>
        </w:tc>
        <w:tc>
          <w:tcPr>
            <w:tcW w:w="1567" w:type="dxa"/>
            <w:vAlign w:val="bottom"/>
          </w:tcPr>
          <w:p w14:paraId="2EA506D1"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15851100</w:t>
            </w:r>
          </w:p>
        </w:tc>
        <w:tc>
          <w:tcPr>
            <w:tcW w:w="1701" w:type="dxa"/>
            <w:vAlign w:val="bottom"/>
          </w:tcPr>
          <w:p w14:paraId="0C03440A" w14:textId="77777777" w:rsidR="009903D0" w:rsidRPr="009B4CFB" w:rsidRDefault="009903D0" w:rsidP="009903D0">
            <w:pPr>
              <w:rPr>
                <w:rFonts w:ascii="Sylfaen" w:hAnsi="Sylfaen"/>
                <w:lang w:val="en-US"/>
              </w:rPr>
            </w:pPr>
            <w:proofErr w:type="spellStart"/>
            <w:r>
              <w:rPr>
                <w:rFonts w:ascii="Sylfaen" w:hAnsi="Sylfaen"/>
                <w:lang w:val="en-US"/>
              </w:rPr>
              <w:t>Макароны</w:t>
            </w:r>
            <w:proofErr w:type="spellEnd"/>
            <w:r>
              <w:rPr>
                <w:rFonts w:ascii="Sylfaen" w:hAnsi="Sylfaen"/>
                <w:lang w:val="en-US"/>
              </w:rPr>
              <w:t xml:space="preserve"> </w:t>
            </w:r>
          </w:p>
        </w:tc>
        <w:tc>
          <w:tcPr>
            <w:tcW w:w="850" w:type="dxa"/>
          </w:tcPr>
          <w:p w14:paraId="7455EB60" w14:textId="77777777" w:rsidR="009903D0" w:rsidRPr="000B29F3" w:rsidRDefault="009903D0" w:rsidP="009903D0">
            <w:pPr>
              <w:jc w:val="center"/>
              <w:rPr>
                <w:rFonts w:ascii="GHEA Grapalat" w:hAnsi="GHEA Grapalat"/>
                <w:sz w:val="20"/>
              </w:rPr>
            </w:pPr>
          </w:p>
        </w:tc>
        <w:tc>
          <w:tcPr>
            <w:tcW w:w="1134" w:type="dxa"/>
          </w:tcPr>
          <w:p w14:paraId="1F33C779" w14:textId="77777777" w:rsidR="009903D0" w:rsidRDefault="009903D0" w:rsidP="009903D0">
            <w:r w:rsidRPr="0060564A">
              <w:t>См. ниже</w:t>
            </w:r>
          </w:p>
        </w:tc>
        <w:tc>
          <w:tcPr>
            <w:tcW w:w="709" w:type="dxa"/>
            <w:vAlign w:val="center"/>
          </w:tcPr>
          <w:p w14:paraId="207841B4"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407D5A93" w14:textId="77777777" w:rsidR="009903D0" w:rsidRDefault="009903D0" w:rsidP="009903D0">
            <w:pPr>
              <w:jc w:val="right"/>
              <w:rPr>
                <w:rFonts w:ascii="Calibri" w:hAnsi="Calibri"/>
                <w:color w:val="000000"/>
                <w:sz w:val="22"/>
                <w:szCs w:val="22"/>
              </w:rPr>
            </w:pPr>
          </w:p>
        </w:tc>
        <w:tc>
          <w:tcPr>
            <w:tcW w:w="851" w:type="dxa"/>
            <w:vAlign w:val="bottom"/>
          </w:tcPr>
          <w:p w14:paraId="24089E7C" w14:textId="77777777" w:rsidR="009903D0" w:rsidRDefault="009903D0" w:rsidP="009903D0">
            <w:pPr>
              <w:jc w:val="right"/>
              <w:rPr>
                <w:rFonts w:ascii="Calibri" w:hAnsi="Calibri"/>
                <w:color w:val="000000"/>
                <w:sz w:val="22"/>
                <w:szCs w:val="22"/>
              </w:rPr>
            </w:pPr>
          </w:p>
        </w:tc>
        <w:tc>
          <w:tcPr>
            <w:tcW w:w="992" w:type="dxa"/>
            <w:vAlign w:val="bottom"/>
          </w:tcPr>
          <w:p w14:paraId="79B4AFCB" w14:textId="7345FD18" w:rsidR="009903D0" w:rsidRPr="00DC5A74" w:rsidRDefault="009903D0" w:rsidP="009903D0">
            <w:pPr>
              <w:rPr>
                <w:rFonts w:ascii="Sylfaen" w:hAnsi="Sylfaen"/>
                <w:bCs/>
                <w:color w:val="000000"/>
              </w:rPr>
            </w:pPr>
            <w:r>
              <w:rPr>
                <w:rFonts w:ascii="Sylfaen" w:hAnsi="Sylfaen"/>
                <w:bCs/>
                <w:color w:val="000000"/>
                <w:lang w:val="en-US"/>
              </w:rPr>
              <w:t>125</w:t>
            </w:r>
          </w:p>
        </w:tc>
        <w:tc>
          <w:tcPr>
            <w:tcW w:w="1134" w:type="dxa"/>
          </w:tcPr>
          <w:p w14:paraId="23C8FA28" w14:textId="77777777" w:rsidR="009903D0" w:rsidRDefault="009903D0" w:rsidP="009903D0">
            <w:r w:rsidRPr="00D70EEE">
              <w:t>Степанаван Микаелян 111/1</w:t>
            </w:r>
          </w:p>
        </w:tc>
        <w:tc>
          <w:tcPr>
            <w:tcW w:w="992" w:type="dxa"/>
            <w:vAlign w:val="bottom"/>
          </w:tcPr>
          <w:p w14:paraId="70318A4C" w14:textId="4F64F4A6" w:rsidR="009903D0" w:rsidRPr="00DC5A74" w:rsidRDefault="009903D0" w:rsidP="009903D0">
            <w:pPr>
              <w:rPr>
                <w:rFonts w:ascii="Sylfaen" w:hAnsi="Sylfaen"/>
                <w:bCs/>
                <w:color w:val="000000"/>
              </w:rPr>
            </w:pPr>
            <w:r>
              <w:rPr>
                <w:rFonts w:ascii="Sylfaen" w:hAnsi="Sylfaen"/>
                <w:bCs/>
                <w:color w:val="000000"/>
                <w:lang w:val="en-US"/>
              </w:rPr>
              <w:t>125</w:t>
            </w:r>
          </w:p>
        </w:tc>
        <w:tc>
          <w:tcPr>
            <w:tcW w:w="1985" w:type="dxa"/>
          </w:tcPr>
          <w:p w14:paraId="37938789" w14:textId="17521590"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1752BB79" w14:textId="77777777" w:rsidTr="00EC219A">
        <w:trPr>
          <w:trHeight w:val="246"/>
        </w:trPr>
        <w:tc>
          <w:tcPr>
            <w:tcW w:w="1424" w:type="dxa"/>
            <w:vAlign w:val="bottom"/>
          </w:tcPr>
          <w:p w14:paraId="30FC706A" w14:textId="77777777" w:rsidR="009903D0" w:rsidRDefault="009903D0" w:rsidP="009903D0">
            <w:pPr>
              <w:jc w:val="right"/>
              <w:rPr>
                <w:rFonts w:ascii="Calibri" w:hAnsi="Calibri"/>
                <w:color w:val="000000"/>
                <w:sz w:val="22"/>
                <w:szCs w:val="22"/>
              </w:rPr>
            </w:pPr>
            <w:r>
              <w:rPr>
                <w:rFonts w:ascii="Calibri" w:hAnsi="Calibri"/>
                <w:color w:val="000000"/>
                <w:sz w:val="22"/>
                <w:szCs w:val="22"/>
              </w:rPr>
              <w:t>12</w:t>
            </w:r>
          </w:p>
        </w:tc>
        <w:tc>
          <w:tcPr>
            <w:tcW w:w="1567" w:type="dxa"/>
            <w:vAlign w:val="bottom"/>
          </w:tcPr>
          <w:p w14:paraId="5F71611B"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15831000</w:t>
            </w:r>
          </w:p>
        </w:tc>
        <w:tc>
          <w:tcPr>
            <w:tcW w:w="1701" w:type="dxa"/>
            <w:vAlign w:val="bottom"/>
          </w:tcPr>
          <w:p w14:paraId="1BA73768" w14:textId="77777777" w:rsidR="009903D0" w:rsidRPr="009B4CFB" w:rsidRDefault="009903D0" w:rsidP="009903D0">
            <w:pPr>
              <w:rPr>
                <w:rFonts w:ascii="Sylfaen" w:hAnsi="Sylfaen"/>
                <w:lang w:val="en-US"/>
              </w:rPr>
            </w:pPr>
            <w:proofErr w:type="spellStart"/>
            <w:r>
              <w:rPr>
                <w:rFonts w:ascii="Sylfaen" w:hAnsi="Sylfaen"/>
                <w:lang w:val="en-US"/>
              </w:rPr>
              <w:t>Сахар</w:t>
            </w:r>
            <w:proofErr w:type="spellEnd"/>
            <w:r>
              <w:rPr>
                <w:rFonts w:ascii="Sylfaen" w:hAnsi="Sylfaen"/>
                <w:lang w:val="en-US"/>
              </w:rPr>
              <w:t xml:space="preserve"> </w:t>
            </w:r>
          </w:p>
        </w:tc>
        <w:tc>
          <w:tcPr>
            <w:tcW w:w="850" w:type="dxa"/>
          </w:tcPr>
          <w:p w14:paraId="79054826" w14:textId="77777777" w:rsidR="009903D0" w:rsidRPr="000B29F3" w:rsidRDefault="009903D0" w:rsidP="009903D0">
            <w:pPr>
              <w:jc w:val="center"/>
              <w:rPr>
                <w:rFonts w:ascii="GHEA Grapalat" w:hAnsi="GHEA Grapalat"/>
                <w:sz w:val="20"/>
              </w:rPr>
            </w:pPr>
          </w:p>
        </w:tc>
        <w:tc>
          <w:tcPr>
            <w:tcW w:w="1134" w:type="dxa"/>
          </w:tcPr>
          <w:p w14:paraId="5AADE2EC" w14:textId="77777777" w:rsidR="009903D0" w:rsidRDefault="009903D0" w:rsidP="009903D0">
            <w:r w:rsidRPr="0060564A">
              <w:t>См. ниже</w:t>
            </w:r>
          </w:p>
        </w:tc>
        <w:tc>
          <w:tcPr>
            <w:tcW w:w="709" w:type="dxa"/>
            <w:vAlign w:val="center"/>
          </w:tcPr>
          <w:p w14:paraId="5BE76128"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56872B2C" w14:textId="77777777" w:rsidR="009903D0" w:rsidRDefault="009903D0" w:rsidP="009903D0">
            <w:pPr>
              <w:jc w:val="right"/>
              <w:rPr>
                <w:rFonts w:ascii="Calibri" w:hAnsi="Calibri"/>
                <w:color w:val="000000"/>
                <w:sz w:val="22"/>
                <w:szCs w:val="22"/>
              </w:rPr>
            </w:pPr>
          </w:p>
        </w:tc>
        <w:tc>
          <w:tcPr>
            <w:tcW w:w="851" w:type="dxa"/>
            <w:vAlign w:val="bottom"/>
          </w:tcPr>
          <w:p w14:paraId="1A90298D" w14:textId="77777777" w:rsidR="009903D0" w:rsidRDefault="009903D0" w:rsidP="009903D0">
            <w:pPr>
              <w:jc w:val="right"/>
              <w:rPr>
                <w:rFonts w:ascii="Calibri" w:hAnsi="Calibri"/>
                <w:color w:val="000000"/>
                <w:sz w:val="22"/>
                <w:szCs w:val="22"/>
              </w:rPr>
            </w:pPr>
          </w:p>
        </w:tc>
        <w:tc>
          <w:tcPr>
            <w:tcW w:w="992" w:type="dxa"/>
            <w:vAlign w:val="bottom"/>
          </w:tcPr>
          <w:p w14:paraId="2796D5A6" w14:textId="553C86A9" w:rsidR="009903D0" w:rsidRPr="009B051B" w:rsidRDefault="009903D0" w:rsidP="009903D0">
            <w:pPr>
              <w:rPr>
                <w:rFonts w:ascii="Sylfaen" w:hAnsi="Sylfaen"/>
                <w:bCs/>
                <w:color w:val="000000"/>
                <w:lang w:val="hy-AM"/>
              </w:rPr>
            </w:pPr>
            <w:r>
              <w:rPr>
                <w:rFonts w:ascii="Sylfaen" w:hAnsi="Sylfaen"/>
                <w:bCs/>
                <w:color w:val="000000"/>
                <w:lang w:val="hy-AM"/>
              </w:rPr>
              <w:t>130</w:t>
            </w:r>
          </w:p>
        </w:tc>
        <w:tc>
          <w:tcPr>
            <w:tcW w:w="1134" w:type="dxa"/>
          </w:tcPr>
          <w:p w14:paraId="608F0975" w14:textId="77777777" w:rsidR="009903D0" w:rsidRDefault="009903D0" w:rsidP="009903D0">
            <w:r w:rsidRPr="00D70EEE">
              <w:t>Степанаван Микаелян 111/1</w:t>
            </w:r>
          </w:p>
        </w:tc>
        <w:tc>
          <w:tcPr>
            <w:tcW w:w="992" w:type="dxa"/>
            <w:vAlign w:val="bottom"/>
          </w:tcPr>
          <w:p w14:paraId="6A6ACAA2" w14:textId="7CF85588" w:rsidR="009903D0" w:rsidRPr="009B051B" w:rsidRDefault="009903D0" w:rsidP="009903D0">
            <w:pPr>
              <w:rPr>
                <w:rFonts w:ascii="Sylfaen" w:hAnsi="Sylfaen"/>
                <w:bCs/>
                <w:color w:val="000000"/>
                <w:lang w:val="hy-AM"/>
              </w:rPr>
            </w:pPr>
            <w:r>
              <w:rPr>
                <w:rFonts w:ascii="Sylfaen" w:hAnsi="Sylfaen"/>
                <w:bCs/>
                <w:color w:val="000000"/>
                <w:lang w:val="hy-AM"/>
              </w:rPr>
              <w:t>130</w:t>
            </w:r>
          </w:p>
        </w:tc>
        <w:tc>
          <w:tcPr>
            <w:tcW w:w="1985" w:type="dxa"/>
          </w:tcPr>
          <w:p w14:paraId="1DEC8FBB" w14:textId="24949718"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0C83A4B5" w14:textId="77777777" w:rsidTr="00EC219A">
        <w:trPr>
          <w:trHeight w:val="246"/>
        </w:trPr>
        <w:tc>
          <w:tcPr>
            <w:tcW w:w="1424" w:type="dxa"/>
            <w:vAlign w:val="bottom"/>
          </w:tcPr>
          <w:p w14:paraId="5BEECFD2" w14:textId="77777777" w:rsidR="009903D0" w:rsidRDefault="009903D0" w:rsidP="009903D0">
            <w:pPr>
              <w:jc w:val="right"/>
              <w:rPr>
                <w:rFonts w:ascii="Calibri" w:hAnsi="Calibri"/>
                <w:color w:val="000000"/>
                <w:sz w:val="22"/>
                <w:szCs w:val="22"/>
              </w:rPr>
            </w:pPr>
            <w:r>
              <w:rPr>
                <w:rFonts w:ascii="Calibri" w:hAnsi="Calibri"/>
                <w:color w:val="000000"/>
                <w:sz w:val="22"/>
                <w:szCs w:val="22"/>
              </w:rPr>
              <w:t>13</w:t>
            </w:r>
          </w:p>
        </w:tc>
        <w:tc>
          <w:tcPr>
            <w:tcW w:w="1567" w:type="dxa"/>
            <w:vAlign w:val="bottom"/>
          </w:tcPr>
          <w:p w14:paraId="73A79456"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15842110</w:t>
            </w:r>
          </w:p>
        </w:tc>
        <w:tc>
          <w:tcPr>
            <w:tcW w:w="1701" w:type="dxa"/>
            <w:vAlign w:val="bottom"/>
          </w:tcPr>
          <w:p w14:paraId="7EF29A67" w14:textId="77777777" w:rsidR="009903D0" w:rsidRPr="00450327" w:rsidRDefault="009903D0" w:rsidP="009903D0">
            <w:pPr>
              <w:rPr>
                <w:rFonts w:ascii="Sylfaen" w:hAnsi="Sylfaen"/>
                <w:sz w:val="18"/>
                <w:szCs w:val="18"/>
              </w:rPr>
            </w:pPr>
            <w:r w:rsidRPr="00450327">
              <w:rPr>
                <w:rFonts w:ascii="Sylfaen" w:hAnsi="Sylfaen"/>
                <w:sz w:val="18"/>
                <w:szCs w:val="18"/>
              </w:rPr>
              <w:t>Шоколадные конфеты</w:t>
            </w:r>
          </w:p>
        </w:tc>
        <w:tc>
          <w:tcPr>
            <w:tcW w:w="850" w:type="dxa"/>
          </w:tcPr>
          <w:p w14:paraId="3C1A68AA" w14:textId="77777777" w:rsidR="009903D0" w:rsidRPr="000B29F3" w:rsidRDefault="009903D0" w:rsidP="009903D0">
            <w:pPr>
              <w:jc w:val="center"/>
              <w:rPr>
                <w:rFonts w:ascii="GHEA Grapalat" w:hAnsi="GHEA Grapalat"/>
                <w:sz w:val="20"/>
              </w:rPr>
            </w:pPr>
          </w:p>
        </w:tc>
        <w:tc>
          <w:tcPr>
            <w:tcW w:w="1134" w:type="dxa"/>
          </w:tcPr>
          <w:p w14:paraId="5C2E165A" w14:textId="77777777" w:rsidR="009903D0" w:rsidRDefault="009903D0" w:rsidP="009903D0">
            <w:r w:rsidRPr="0060564A">
              <w:t>См. ниже</w:t>
            </w:r>
          </w:p>
        </w:tc>
        <w:tc>
          <w:tcPr>
            <w:tcW w:w="709" w:type="dxa"/>
            <w:vAlign w:val="center"/>
          </w:tcPr>
          <w:p w14:paraId="6F1C574E"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2D4E38A8" w14:textId="77777777" w:rsidR="009903D0" w:rsidRDefault="009903D0" w:rsidP="009903D0">
            <w:pPr>
              <w:jc w:val="right"/>
              <w:rPr>
                <w:rFonts w:ascii="Calibri" w:hAnsi="Calibri"/>
                <w:color w:val="000000"/>
                <w:sz w:val="22"/>
                <w:szCs w:val="22"/>
              </w:rPr>
            </w:pPr>
          </w:p>
        </w:tc>
        <w:tc>
          <w:tcPr>
            <w:tcW w:w="851" w:type="dxa"/>
            <w:vAlign w:val="bottom"/>
          </w:tcPr>
          <w:p w14:paraId="2CE05F79" w14:textId="77777777" w:rsidR="009903D0" w:rsidRPr="0048002D" w:rsidRDefault="009903D0" w:rsidP="009903D0">
            <w:pPr>
              <w:jc w:val="right"/>
              <w:rPr>
                <w:rFonts w:ascii="Sylfaen" w:hAnsi="Sylfaen"/>
                <w:color w:val="000000"/>
                <w:sz w:val="22"/>
                <w:szCs w:val="22"/>
                <w:lang w:val="hy-AM"/>
              </w:rPr>
            </w:pPr>
          </w:p>
        </w:tc>
        <w:tc>
          <w:tcPr>
            <w:tcW w:w="992" w:type="dxa"/>
            <w:vAlign w:val="bottom"/>
          </w:tcPr>
          <w:p w14:paraId="36BB61A6" w14:textId="36E78C0C" w:rsidR="009903D0" w:rsidRPr="00F74636" w:rsidRDefault="009903D0" w:rsidP="009903D0">
            <w:pPr>
              <w:rPr>
                <w:rFonts w:ascii="Sylfaen" w:hAnsi="Sylfaen"/>
                <w:bCs/>
                <w:color w:val="000000"/>
                <w:lang w:val="hy-AM"/>
              </w:rPr>
            </w:pPr>
            <w:r>
              <w:rPr>
                <w:rFonts w:ascii="Sylfaen" w:hAnsi="Sylfaen"/>
                <w:bCs/>
                <w:color w:val="000000"/>
                <w:lang w:val="hy-AM"/>
              </w:rPr>
              <w:t>30</w:t>
            </w:r>
          </w:p>
        </w:tc>
        <w:tc>
          <w:tcPr>
            <w:tcW w:w="1134" w:type="dxa"/>
          </w:tcPr>
          <w:p w14:paraId="4D9DFC17" w14:textId="77777777" w:rsidR="009903D0" w:rsidRDefault="009903D0" w:rsidP="009903D0">
            <w:r w:rsidRPr="00D70EEE">
              <w:t>Степанаван Микаелян 111/1</w:t>
            </w:r>
          </w:p>
        </w:tc>
        <w:tc>
          <w:tcPr>
            <w:tcW w:w="992" w:type="dxa"/>
            <w:vAlign w:val="bottom"/>
          </w:tcPr>
          <w:p w14:paraId="40DCCF94" w14:textId="49BCBF8F" w:rsidR="009903D0" w:rsidRPr="00F74636" w:rsidRDefault="009903D0" w:rsidP="009903D0">
            <w:pPr>
              <w:rPr>
                <w:rFonts w:ascii="Sylfaen" w:hAnsi="Sylfaen"/>
                <w:bCs/>
                <w:color w:val="000000"/>
                <w:lang w:val="hy-AM"/>
              </w:rPr>
            </w:pPr>
            <w:r>
              <w:rPr>
                <w:rFonts w:ascii="Sylfaen" w:hAnsi="Sylfaen"/>
                <w:bCs/>
                <w:color w:val="000000"/>
                <w:lang w:val="hy-AM"/>
              </w:rPr>
              <w:t>30</w:t>
            </w:r>
          </w:p>
        </w:tc>
        <w:tc>
          <w:tcPr>
            <w:tcW w:w="1985" w:type="dxa"/>
          </w:tcPr>
          <w:p w14:paraId="721436B5" w14:textId="74FF6633"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71E6A41E" w14:textId="77777777" w:rsidTr="00EC219A">
        <w:trPr>
          <w:trHeight w:val="246"/>
        </w:trPr>
        <w:tc>
          <w:tcPr>
            <w:tcW w:w="1424" w:type="dxa"/>
            <w:vAlign w:val="bottom"/>
          </w:tcPr>
          <w:p w14:paraId="31527D69" w14:textId="77777777" w:rsidR="009903D0" w:rsidRDefault="009903D0" w:rsidP="009903D0">
            <w:pPr>
              <w:jc w:val="right"/>
              <w:rPr>
                <w:rFonts w:ascii="Calibri" w:hAnsi="Calibri"/>
                <w:color w:val="000000"/>
                <w:sz w:val="22"/>
                <w:szCs w:val="22"/>
              </w:rPr>
            </w:pPr>
            <w:r>
              <w:rPr>
                <w:rFonts w:ascii="Calibri" w:hAnsi="Calibri"/>
                <w:color w:val="000000"/>
                <w:sz w:val="22"/>
                <w:szCs w:val="22"/>
              </w:rPr>
              <w:t>14</w:t>
            </w:r>
          </w:p>
        </w:tc>
        <w:tc>
          <w:tcPr>
            <w:tcW w:w="1567" w:type="dxa"/>
            <w:vAlign w:val="bottom"/>
          </w:tcPr>
          <w:p w14:paraId="44A1EDD3"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03221117</w:t>
            </w:r>
          </w:p>
        </w:tc>
        <w:tc>
          <w:tcPr>
            <w:tcW w:w="1701" w:type="dxa"/>
            <w:vAlign w:val="bottom"/>
          </w:tcPr>
          <w:p w14:paraId="132D98D6" w14:textId="77777777" w:rsidR="009903D0" w:rsidRPr="009B4CFB" w:rsidRDefault="009903D0" w:rsidP="009903D0">
            <w:pPr>
              <w:rPr>
                <w:rFonts w:ascii="Sylfaen" w:hAnsi="Sylfaen"/>
                <w:lang w:val="en-US"/>
              </w:rPr>
            </w:pPr>
            <w:proofErr w:type="spellStart"/>
            <w:r>
              <w:rPr>
                <w:rFonts w:ascii="Sylfaen" w:hAnsi="Sylfaen"/>
                <w:lang w:val="en-US"/>
              </w:rPr>
              <w:t>Горох</w:t>
            </w:r>
            <w:proofErr w:type="spellEnd"/>
            <w:r>
              <w:rPr>
                <w:rFonts w:ascii="Sylfaen" w:hAnsi="Sylfaen"/>
                <w:lang w:val="en-US"/>
              </w:rPr>
              <w:t xml:space="preserve"> </w:t>
            </w:r>
          </w:p>
        </w:tc>
        <w:tc>
          <w:tcPr>
            <w:tcW w:w="850" w:type="dxa"/>
          </w:tcPr>
          <w:p w14:paraId="574D13C5" w14:textId="77777777" w:rsidR="009903D0" w:rsidRPr="000B29F3" w:rsidRDefault="009903D0" w:rsidP="009903D0">
            <w:pPr>
              <w:jc w:val="center"/>
              <w:rPr>
                <w:rFonts w:ascii="GHEA Grapalat" w:hAnsi="GHEA Grapalat"/>
                <w:sz w:val="20"/>
              </w:rPr>
            </w:pPr>
          </w:p>
        </w:tc>
        <w:tc>
          <w:tcPr>
            <w:tcW w:w="1134" w:type="dxa"/>
          </w:tcPr>
          <w:p w14:paraId="42FC5817" w14:textId="77777777" w:rsidR="009903D0" w:rsidRDefault="009903D0" w:rsidP="009903D0">
            <w:r w:rsidRPr="0060564A">
              <w:t>См. ниже</w:t>
            </w:r>
          </w:p>
        </w:tc>
        <w:tc>
          <w:tcPr>
            <w:tcW w:w="709" w:type="dxa"/>
            <w:vAlign w:val="center"/>
          </w:tcPr>
          <w:p w14:paraId="65CC36EE"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66643AB9" w14:textId="77777777" w:rsidR="009903D0" w:rsidRDefault="009903D0" w:rsidP="009903D0">
            <w:pPr>
              <w:jc w:val="right"/>
              <w:rPr>
                <w:rFonts w:ascii="Calibri" w:hAnsi="Calibri"/>
                <w:color w:val="000000"/>
                <w:sz w:val="22"/>
                <w:szCs w:val="22"/>
              </w:rPr>
            </w:pPr>
          </w:p>
        </w:tc>
        <w:tc>
          <w:tcPr>
            <w:tcW w:w="851" w:type="dxa"/>
          </w:tcPr>
          <w:p w14:paraId="2E2DCB7C" w14:textId="77777777" w:rsidR="009903D0" w:rsidRPr="00BC4E5D" w:rsidRDefault="009903D0" w:rsidP="009903D0">
            <w:pPr>
              <w:jc w:val="center"/>
              <w:rPr>
                <w:rFonts w:ascii="GHEA Grapalat" w:hAnsi="GHEA Grapalat"/>
                <w:sz w:val="20"/>
                <w:lang w:val="hy-AM"/>
              </w:rPr>
            </w:pPr>
          </w:p>
        </w:tc>
        <w:tc>
          <w:tcPr>
            <w:tcW w:w="992" w:type="dxa"/>
            <w:vAlign w:val="bottom"/>
          </w:tcPr>
          <w:p w14:paraId="2DE42CB0" w14:textId="1FBD7E7C" w:rsidR="009903D0" w:rsidRPr="0002341D" w:rsidRDefault="009903D0" w:rsidP="009903D0">
            <w:pPr>
              <w:rPr>
                <w:rFonts w:ascii="Sylfaen" w:hAnsi="Sylfaen"/>
                <w:bCs/>
                <w:color w:val="000000"/>
              </w:rPr>
            </w:pPr>
            <w:r>
              <w:rPr>
                <w:rFonts w:ascii="Sylfaen" w:hAnsi="Sylfaen"/>
                <w:bCs/>
                <w:color w:val="000000"/>
                <w:lang w:val="en-US"/>
              </w:rPr>
              <w:t>57</w:t>
            </w:r>
          </w:p>
        </w:tc>
        <w:tc>
          <w:tcPr>
            <w:tcW w:w="1134" w:type="dxa"/>
          </w:tcPr>
          <w:p w14:paraId="25933135" w14:textId="77777777" w:rsidR="009903D0" w:rsidRDefault="009903D0" w:rsidP="009903D0">
            <w:r w:rsidRPr="00D70EEE">
              <w:t>Степанаван Микаелян 111/1</w:t>
            </w:r>
          </w:p>
        </w:tc>
        <w:tc>
          <w:tcPr>
            <w:tcW w:w="992" w:type="dxa"/>
            <w:vAlign w:val="bottom"/>
          </w:tcPr>
          <w:p w14:paraId="1AD38CDB" w14:textId="4CC27487" w:rsidR="009903D0" w:rsidRPr="0002341D" w:rsidRDefault="009903D0" w:rsidP="009903D0">
            <w:pPr>
              <w:rPr>
                <w:rFonts w:ascii="Sylfaen" w:hAnsi="Sylfaen"/>
                <w:bCs/>
                <w:color w:val="000000"/>
              </w:rPr>
            </w:pPr>
            <w:r>
              <w:rPr>
                <w:rFonts w:ascii="Sylfaen" w:hAnsi="Sylfaen"/>
                <w:bCs/>
                <w:color w:val="000000"/>
                <w:lang w:val="en-US"/>
              </w:rPr>
              <w:t>57</w:t>
            </w:r>
          </w:p>
        </w:tc>
        <w:tc>
          <w:tcPr>
            <w:tcW w:w="1985" w:type="dxa"/>
          </w:tcPr>
          <w:p w14:paraId="40CF75CA" w14:textId="02A2720D"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5628DA80" w14:textId="77777777" w:rsidTr="00EC219A">
        <w:trPr>
          <w:trHeight w:val="246"/>
        </w:trPr>
        <w:tc>
          <w:tcPr>
            <w:tcW w:w="1424" w:type="dxa"/>
            <w:vAlign w:val="bottom"/>
          </w:tcPr>
          <w:p w14:paraId="3832F5A8" w14:textId="77777777" w:rsidR="009903D0" w:rsidRDefault="009903D0" w:rsidP="009903D0">
            <w:pPr>
              <w:jc w:val="right"/>
              <w:rPr>
                <w:rFonts w:ascii="Calibri" w:hAnsi="Calibri"/>
                <w:color w:val="000000"/>
                <w:sz w:val="22"/>
                <w:szCs w:val="22"/>
              </w:rPr>
            </w:pPr>
            <w:r>
              <w:rPr>
                <w:rFonts w:ascii="Calibri" w:hAnsi="Calibri"/>
                <w:color w:val="000000"/>
                <w:sz w:val="22"/>
                <w:szCs w:val="22"/>
              </w:rPr>
              <w:t>15</w:t>
            </w:r>
          </w:p>
        </w:tc>
        <w:tc>
          <w:tcPr>
            <w:tcW w:w="1567" w:type="dxa"/>
            <w:vAlign w:val="bottom"/>
          </w:tcPr>
          <w:p w14:paraId="1606F118"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15331153</w:t>
            </w:r>
          </w:p>
        </w:tc>
        <w:tc>
          <w:tcPr>
            <w:tcW w:w="1701" w:type="dxa"/>
            <w:vAlign w:val="bottom"/>
          </w:tcPr>
          <w:p w14:paraId="235BEF00" w14:textId="77777777" w:rsidR="009903D0" w:rsidRPr="009B4CFB" w:rsidRDefault="009903D0" w:rsidP="009903D0">
            <w:pPr>
              <w:rPr>
                <w:rFonts w:ascii="Sylfaen" w:hAnsi="Sylfaen"/>
                <w:lang w:val="en-US"/>
              </w:rPr>
            </w:pPr>
            <w:proofErr w:type="spellStart"/>
            <w:r>
              <w:rPr>
                <w:rFonts w:ascii="Sylfaen" w:hAnsi="Sylfaen"/>
                <w:lang w:val="en-US"/>
              </w:rPr>
              <w:t>Чечевица</w:t>
            </w:r>
            <w:proofErr w:type="spellEnd"/>
            <w:r>
              <w:rPr>
                <w:rFonts w:ascii="Sylfaen" w:hAnsi="Sylfaen"/>
                <w:lang w:val="en-US"/>
              </w:rPr>
              <w:t xml:space="preserve"> </w:t>
            </w:r>
          </w:p>
        </w:tc>
        <w:tc>
          <w:tcPr>
            <w:tcW w:w="850" w:type="dxa"/>
          </w:tcPr>
          <w:p w14:paraId="18EC9F34" w14:textId="77777777" w:rsidR="009903D0" w:rsidRPr="000B29F3" w:rsidRDefault="009903D0" w:rsidP="009903D0">
            <w:pPr>
              <w:jc w:val="center"/>
              <w:rPr>
                <w:rFonts w:ascii="GHEA Grapalat" w:hAnsi="GHEA Grapalat"/>
                <w:sz w:val="20"/>
              </w:rPr>
            </w:pPr>
          </w:p>
        </w:tc>
        <w:tc>
          <w:tcPr>
            <w:tcW w:w="1134" w:type="dxa"/>
          </w:tcPr>
          <w:p w14:paraId="48A45D50" w14:textId="77777777" w:rsidR="009903D0" w:rsidRDefault="009903D0" w:rsidP="009903D0">
            <w:r w:rsidRPr="0060564A">
              <w:t>См. ниже</w:t>
            </w:r>
          </w:p>
        </w:tc>
        <w:tc>
          <w:tcPr>
            <w:tcW w:w="709" w:type="dxa"/>
            <w:vAlign w:val="center"/>
          </w:tcPr>
          <w:p w14:paraId="649CB494"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6AC88EE5" w14:textId="77777777" w:rsidR="009903D0" w:rsidRDefault="009903D0" w:rsidP="009903D0">
            <w:pPr>
              <w:jc w:val="right"/>
              <w:rPr>
                <w:rFonts w:ascii="Calibri" w:hAnsi="Calibri"/>
                <w:color w:val="000000"/>
                <w:sz w:val="22"/>
                <w:szCs w:val="22"/>
              </w:rPr>
            </w:pPr>
          </w:p>
        </w:tc>
        <w:tc>
          <w:tcPr>
            <w:tcW w:w="851" w:type="dxa"/>
            <w:vAlign w:val="bottom"/>
          </w:tcPr>
          <w:p w14:paraId="2B1ECE12" w14:textId="77777777" w:rsidR="009903D0" w:rsidRDefault="009903D0" w:rsidP="009903D0">
            <w:pPr>
              <w:jc w:val="right"/>
              <w:rPr>
                <w:rFonts w:ascii="Calibri" w:hAnsi="Calibri"/>
                <w:color w:val="000000"/>
                <w:sz w:val="22"/>
                <w:szCs w:val="22"/>
              </w:rPr>
            </w:pPr>
          </w:p>
        </w:tc>
        <w:tc>
          <w:tcPr>
            <w:tcW w:w="992" w:type="dxa"/>
            <w:vAlign w:val="bottom"/>
          </w:tcPr>
          <w:p w14:paraId="57D44B26" w14:textId="6F8E6A3E" w:rsidR="009903D0" w:rsidRPr="00A76859" w:rsidRDefault="009903D0" w:rsidP="009903D0">
            <w:pPr>
              <w:rPr>
                <w:rFonts w:ascii="Sylfaen" w:hAnsi="Sylfaen"/>
                <w:bCs/>
                <w:color w:val="000000"/>
              </w:rPr>
            </w:pPr>
            <w:r>
              <w:rPr>
                <w:rFonts w:ascii="Sylfaen" w:hAnsi="Sylfaen"/>
                <w:bCs/>
                <w:color w:val="000000"/>
                <w:lang w:val="en-US"/>
              </w:rPr>
              <w:t>65</w:t>
            </w:r>
          </w:p>
        </w:tc>
        <w:tc>
          <w:tcPr>
            <w:tcW w:w="1134" w:type="dxa"/>
          </w:tcPr>
          <w:p w14:paraId="0653DD01" w14:textId="77777777" w:rsidR="009903D0" w:rsidRDefault="009903D0" w:rsidP="009903D0">
            <w:r w:rsidRPr="00D70EEE">
              <w:t>Степанаван Микаелян 111/1</w:t>
            </w:r>
          </w:p>
        </w:tc>
        <w:tc>
          <w:tcPr>
            <w:tcW w:w="992" w:type="dxa"/>
            <w:vAlign w:val="bottom"/>
          </w:tcPr>
          <w:p w14:paraId="5A522DED" w14:textId="40CC58A4" w:rsidR="009903D0" w:rsidRPr="00A76859" w:rsidRDefault="009903D0" w:rsidP="009903D0">
            <w:pPr>
              <w:rPr>
                <w:rFonts w:ascii="Sylfaen" w:hAnsi="Sylfaen"/>
                <w:bCs/>
                <w:color w:val="000000"/>
              </w:rPr>
            </w:pPr>
            <w:r>
              <w:rPr>
                <w:rFonts w:ascii="Sylfaen" w:hAnsi="Sylfaen"/>
                <w:bCs/>
                <w:color w:val="000000"/>
                <w:lang w:val="en-US"/>
              </w:rPr>
              <w:t>65</w:t>
            </w:r>
          </w:p>
        </w:tc>
        <w:tc>
          <w:tcPr>
            <w:tcW w:w="1985" w:type="dxa"/>
          </w:tcPr>
          <w:p w14:paraId="1DB8D0A4" w14:textId="2BBD0F50"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36B2C103" w14:textId="77777777" w:rsidTr="00EC219A">
        <w:trPr>
          <w:trHeight w:val="246"/>
        </w:trPr>
        <w:tc>
          <w:tcPr>
            <w:tcW w:w="1424" w:type="dxa"/>
            <w:vAlign w:val="bottom"/>
          </w:tcPr>
          <w:p w14:paraId="78533FCE" w14:textId="77777777" w:rsidR="009903D0" w:rsidRDefault="009903D0" w:rsidP="009903D0">
            <w:pPr>
              <w:jc w:val="right"/>
              <w:rPr>
                <w:rFonts w:ascii="Calibri" w:hAnsi="Calibri"/>
                <w:color w:val="000000"/>
                <w:sz w:val="22"/>
                <w:szCs w:val="22"/>
              </w:rPr>
            </w:pPr>
            <w:r>
              <w:rPr>
                <w:rFonts w:ascii="Calibri" w:hAnsi="Calibri"/>
                <w:color w:val="000000"/>
                <w:sz w:val="22"/>
                <w:szCs w:val="22"/>
              </w:rPr>
              <w:t>16</w:t>
            </w:r>
          </w:p>
        </w:tc>
        <w:tc>
          <w:tcPr>
            <w:tcW w:w="1567" w:type="dxa"/>
            <w:vAlign w:val="bottom"/>
          </w:tcPr>
          <w:p w14:paraId="2CC3C3D7"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15332290</w:t>
            </w:r>
          </w:p>
        </w:tc>
        <w:tc>
          <w:tcPr>
            <w:tcW w:w="1701" w:type="dxa"/>
            <w:vAlign w:val="bottom"/>
          </w:tcPr>
          <w:p w14:paraId="6D3CC846" w14:textId="77777777" w:rsidR="009903D0" w:rsidRPr="009B4CFB" w:rsidRDefault="009903D0" w:rsidP="009903D0">
            <w:pPr>
              <w:rPr>
                <w:rFonts w:ascii="Sylfaen" w:hAnsi="Sylfaen"/>
                <w:lang w:val="en-US"/>
              </w:rPr>
            </w:pPr>
            <w:proofErr w:type="spellStart"/>
            <w:r>
              <w:rPr>
                <w:rFonts w:ascii="Sylfaen" w:hAnsi="Sylfaen"/>
                <w:lang w:val="en-US"/>
              </w:rPr>
              <w:t>Джем</w:t>
            </w:r>
            <w:proofErr w:type="spellEnd"/>
            <w:r>
              <w:rPr>
                <w:rFonts w:ascii="Sylfaen" w:hAnsi="Sylfaen"/>
                <w:lang w:val="en-US"/>
              </w:rPr>
              <w:t xml:space="preserve"> </w:t>
            </w:r>
          </w:p>
        </w:tc>
        <w:tc>
          <w:tcPr>
            <w:tcW w:w="850" w:type="dxa"/>
          </w:tcPr>
          <w:p w14:paraId="4FDC15F9" w14:textId="77777777" w:rsidR="009903D0" w:rsidRPr="000B29F3" w:rsidRDefault="009903D0" w:rsidP="009903D0">
            <w:pPr>
              <w:jc w:val="center"/>
              <w:rPr>
                <w:rFonts w:ascii="GHEA Grapalat" w:hAnsi="GHEA Grapalat"/>
                <w:sz w:val="20"/>
              </w:rPr>
            </w:pPr>
          </w:p>
        </w:tc>
        <w:tc>
          <w:tcPr>
            <w:tcW w:w="1134" w:type="dxa"/>
          </w:tcPr>
          <w:p w14:paraId="4943C4B4" w14:textId="77777777" w:rsidR="009903D0" w:rsidRDefault="009903D0" w:rsidP="009903D0">
            <w:r w:rsidRPr="0060564A">
              <w:t>См. ниже</w:t>
            </w:r>
          </w:p>
        </w:tc>
        <w:tc>
          <w:tcPr>
            <w:tcW w:w="709" w:type="dxa"/>
            <w:vAlign w:val="center"/>
          </w:tcPr>
          <w:p w14:paraId="47DDFFA9"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2AA5E12B" w14:textId="77777777" w:rsidR="009903D0" w:rsidRDefault="009903D0" w:rsidP="009903D0">
            <w:pPr>
              <w:jc w:val="right"/>
              <w:rPr>
                <w:rFonts w:ascii="Calibri" w:hAnsi="Calibri"/>
                <w:color w:val="000000"/>
                <w:sz w:val="22"/>
                <w:szCs w:val="22"/>
              </w:rPr>
            </w:pPr>
          </w:p>
        </w:tc>
        <w:tc>
          <w:tcPr>
            <w:tcW w:w="851" w:type="dxa"/>
            <w:vAlign w:val="bottom"/>
          </w:tcPr>
          <w:p w14:paraId="38BC023E" w14:textId="77777777" w:rsidR="009903D0" w:rsidRDefault="009903D0" w:rsidP="009903D0">
            <w:pPr>
              <w:jc w:val="right"/>
              <w:rPr>
                <w:rFonts w:ascii="Calibri" w:hAnsi="Calibri"/>
                <w:color w:val="000000"/>
                <w:sz w:val="22"/>
                <w:szCs w:val="22"/>
              </w:rPr>
            </w:pPr>
          </w:p>
        </w:tc>
        <w:tc>
          <w:tcPr>
            <w:tcW w:w="992" w:type="dxa"/>
            <w:vAlign w:val="bottom"/>
          </w:tcPr>
          <w:p w14:paraId="1FAED346" w14:textId="120610AF" w:rsidR="009903D0" w:rsidRPr="009B051B" w:rsidRDefault="009903D0" w:rsidP="009903D0">
            <w:pPr>
              <w:rPr>
                <w:rFonts w:ascii="Sylfaen" w:hAnsi="Sylfaen"/>
                <w:bCs/>
                <w:color w:val="000000"/>
                <w:lang w:val="hy-AM"/>
              </w:rPr>
            </w:pPr>
            <w:r>
              <w:rPr>
                <w:rFonts w:ascii="Sylfaen" w:hAnsi="Sylfaen"/>
                <w:bCs/>
                <w:color w:val="000000"/>
                <w:lang w:val="hy-AM"/>
              </w:rPr>
              <w:t>40</w:t>
            </w:r>
          </w:p>
        </w:tc>
        <w:tc>
          <w:tcPr>
            <w:tcW w:w="1134" w:type="dxa"/>
          </w:tcPr>
          <w:p w14:paraId="10EBFA9A" w14:textId="77777777" w:rsidR="009903D0" w:rsidRDefault="009903D0" w:rsidP="009903D0">
            <w:r w:rsidRPr="00D70EEE">
              <w:t>Степанаван Микаелян 111/1</w:t>
            </w:r>
          </w:p>
        </w:tc>
        <w:tc>
          <w:tcPr>
            <w:tcW w:w="992" w:type="dxa"/>
            <w:vAlign w:val="bottom"/>
          </w:tcPr>
          <w:p w14:paraId="47F99513" w14:textId="6DB68FBC" w:rsidR="009903D0" w:rsidRPr="009B051B" w:rsidRDefault="009903D0" w:rsidP="009903D0">
            <w:pPr>
              <w:rPr>
                <w:rFonts w:ascii="Sylfaen" w:hAnsi="Sylfaen"/>
                <w:bCs/>
                <w:color w:val="000000"/>
                <w:lang w:val="hy-AM"/>
              </w:rPr>
            </w:pPr>
            <w:r>
              <w:rPr>
                <w:rFonts w:ascii="Sylfaen" w:hAnsi="Sylfaen"/>
                <w:bCs/>
                <w:color w:val="000000"/>
                <w:lang w:val="hy-AM"/>
              </w:rPr>
              <w:t>40</w:t>
            </w:r>
          </w:p>
        </w:tc>
        <w:tc>
          <w:tcPr>
            <w:tcW w:w="1985" w:type="dxa"/>
          </w:tcPr>
          <w:p w14:paraId="4CD8DD68" w14:textId="3D0A50C9"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51F38F90" w14:textId="77777777" w:rsidTr="00EC219A">
        <w:trPr>
          <w:trHeight w:val="246"/>
        </w:trPr>
        <w:tc>
          <w:tcPr>
            <w:tcW w:w="1424" w:type="dxa"/>
            <w:vAlign w:val="bottom"/>
          </w:tcPr>
          <w:p w14:paraId="02A36EF4" w14:textId="77777777" w:rsidR="009903D0" w:rsidRDefault="009903D0" w:rsidP="009903D0">
            <w:pPr>
              <w:jc w:val="right"/>
              <w:rPr>
                <w:rFonts w:ascii="Calibri" w:hAnsi="Calibri"/>
                <w:color w:val="000000"/>
                <w:sz w:val="22"/>
                <w:szCs w:val="22"/>
              </w:rPr>
            </w:pPr>
            <w:r>
              <w:rPr>
                <w:rFonts w:ascii="Calibri" w:hAnsi="Calibri"/>
                <w:color w:val="000000"/>
                <w:sz w:val="22"/>
                <w:szCs w:val="22"/>
              </w:rPr>
              <w:t>17</w:t>
            </w:r>
          </w:p>
        </w:tc>
        <w:tc>
          <w:tcPr>
            <w:tcW w:w="1567" w:type="dxa"/>
            <w:vAlign w:val="bottom"/>
          </w:tcPr>
          <w:p w14:paraId="52E43878"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03221111</w:t>
            </w:r>
          </w:p>
        </w:tc>
        <w:tc>
          <w:tcPr>
            <w:tcW w:w="1701" w:type="dxa"/>
            <w:vAlign w:val="bottom"/>
          </w:tcPr>
          <w:p w14:paraId="1857256C" w14:textId="77777777" w:rsidR="009903D0" w:rsidRPr="009B4CFB" w:rsidRDefault="009903D0" w:rsidP="009903D0">
            <w:pPr>
              <w:rPr>
                <w:rFonts w:ascii="Sylfaen" w:hAnsi="Sylfaen"/>
                <w:lang w:val="en-US"/>
              </w:rPr>
            </w:pPr>
            <w:proofErr w:type="spellStart"/>
            <w:r>
              <w:rPr>
                <w:rFonts w:ascii="Sylfaen" w:hAnsi="Sylfaen"/>
                <w:lang w:val="en-US"/>
              </w:rPr>
              <w:t>Лук</w:t>
            </w:r>
            <w:proofErr w:type="spellEnd"/>
            <w:r>
              <w:rPr>
                <w:rFonts w:ascii="Sylfaen" w:hAnsi="Sylfaen"/>
                <w:lang w:val="en-US"/>
              </w:rPr>
              <w:t xml:space="preserve"> </w:t>
            </w:r>
            <w:proofErr w:type="spellStart"/>
            <w:r>
              <w:rPr>
                <w:rFonts w:ascii="Sylfaen" w:hAnsi="Sylfaen"/>
                <w:lang w:val="en-US"/>
              </w:rPr>
              <w:t>репчатый</w:t>
            </w:r>
            <w:proofErr w:type="spellEnd"/>
            <w:r>
              <w:rPr>
                <w:rFonts w:ascii="Sylfaen" w:hAnsi="Sylfaen"/>
                <w:lang w:val="en-US"/>
              </w:rPr>
              <w:t xml:space="preserve"> </w:t>
            </w:r>
          </w:p>
        </w:tc>
        <w:tc>
          <w:tcPr>
            <w:tcW w:w="850" w:type="dxa"/>
          </w:tcPr>
          <w:p w14:paraId="624351D6" w14:textId="77777777" w:rsidR="009903D0" w:rsidRPr="000B29F3" w:rsidRDefault="009903D0" w:rsidP="009903D0">
            <w:pPr>
              <w:jc w:val="center"/>
              <w:rPr>
                <w:rFonts w:ascii="GHEA Grapalat" w:hAnsi="GHEA Grapalat"/>
                <w:sz w:val="20"/>
              </w:rPr>
            </w:pPr>
          </w:p>
        </w:tc>
        <w:tc>
          <w:tcPr>
            <w:tcW w:w="1134" w:type="dxa"/>
          </w:tcPr>
          <w:p w14:paraId="4BA76206" w14:textId="77777777" w:rsidR="009903D0" w:rsidRDefault="009903D0" w:rsidP="009903D0">
            <w:r w:rsidRPr="0060564A">
              <w:t>См. ниже</w:t>
            </w:r>
          </w:p>
        </w:tc>
        <w:tc>
          <w:tcPr>
            <w:tcW w:w="709" w:type="dxa"/>
            <w:vAlign w:val="center"/>
          </w:tcPr>
          <w:p w14:paraId="6F684D81"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0F723917" w14:textId="77777777" w:rsidR="009903D0" w:rsidRDefault="009903D0" w:rsidP="009903D0">
            <w:pPr>
              <w:jc w:val="right"/>
              <w:rPr>
                <w:rFonts w:ascii="Calibri" w:hAnsi="Calibri"/>
                <w:color w:val="000000"/>
                <w:sz w:val="22"/>
                <w:szCs w:val="22"/>
              </w:rPr>
            </w:pPr>
          </w:p>
        </w:tc>
        <w:tc>
          <w:tcPr>
            <w:tcW w:w="851" w:type="dxa"/>
            <w:vAlign w:val="bottom"/>
          </w:tcPr>
          <w:p w14:paraId="2C04D823" w14:textId="77777777" w:rsidR="009903D0" w:rsidRDefault="009903D0" w:rsidP="009903D0">
            <w:pPr>
              <w:jc w:val="right"/>
              <w:rPr>
                <w:rFonts w:ascii="Calibri" w:hAnsi="Calibri"/>
                <w:color w:val="000000"/>
                <w:sz w:val="22"/>
                <w:szCs w:val="22"/>
              </w:rPr>
            </w:pPr>
          </w:p>
        </w:tc>
        <w:tc>
          <w:tcPr>
            <w:tcW w:w="992" w:type="dxa"/>
            <w:vAlign w:val="bottom"/>
          </w:tcPr>
          <w:p w14:paraId="50E473B5" w14:textId="4FBCCFDA" w:rsidR="009903D0" w:rsidRPr="009B051B" w:rsidRDefault="009903D0" w:rsidP="009903D0">
            <w:pPr>
              <w:rPr>
                <w:rFonts w:ascii="Sylfaen" w:hAnsi="Sylfaen"/>
                <w:bCs/>
                <w:color w:val="000000"/>
                <w:lang w:val="hy-AM"/>
              </w:rPr>
            </w:pPr>
            <w:r>
              <w:rPr>
                <w:rFonts w:ascii="Sylfaen" w:hAnsi="Sylfaen"/>
                <w:bCs/>
                <w:color w:val="000000"/>
                <w:lang w:val="hy-AM"/>
              </w:rPr>
              <w:t>10</w:t>
            </w:r>
          </w:p>
        </w:tc>
        <w:tc>
          <w:tcPr>
            <w:tcW w:w="1134" w:type="dxa"/>
          </w:tcPr>
          <w:p w14:paraId="6737BB0C" w14:textId="77777777" w:rsidR="009903D0" w:rsidRDefault="009903D0" w:rsidP="009903D0">
            <w:r w:rsidRPr="00D70EEE">
              <w:t>Степанаван Микаелян 111/1</w:t>
            </w:r>
          </w:p>
        </w:tc>
        <w:tc>
          <w:tcPr>
            <w:tcW w:w="992" w:type="dxa"/>
            <w:vAlign w:val="bottom"/>
          </w:tcPr>
          <w:p w14:paraId="600FA276" w14:textId="31EB0A3B" w:rsidR="009903D0" w:rsidRPr="009B051B" w:rsidRDefault="009903D0" w:rsidP="009903D0">
            <w:pPr>
              <w:rPr>
                <w:rFonts w:ascii="Sylfaen" w:hAnsi="Sylfaen"/>
                <w:bCs/>
                <w:color w:val="000000"/>
                <w:lang w:val="hy-AM"/>
              </w:rPr>
            </w:pPr>
            <w:r>
              <w:rPr>
                <w:rFonts w:ascii="Sylfaen" w:hAnsi="Sylfaen"/>
                <w:bCs/>
                <w:color w:val="000000"/>
                <w:lang w:val="hy-AM"/>
              </w:rPr>
              <w:t>10</w:t>
            </w:r>
          </w:p>
        </w:tc>
        <w:tc>
          <w:tcPr>
            <w:tcW w:w="1985" w:type="dxa"/>
          </w:tcPr>
          <w:p w14:paraId="52D8604F" w14:textId="1158D8E9"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533F5DFB" w14:textId="77777777" w:rsidTr="00EC219A">
        <w:trPr>
          <w:trHeight w:val="246"/>
        </w:trPr>
        <w:tc>
          <w:tcPr>
            <w:tcW w:w="1424" w:type="dxa"/>
            <w:vAlign w:val="bottom"/>
          </w:tcPr>
          <w:p w14:paraId="07D7717D" w14:textId="77777777" w:rsidR="009903D0" w:rsidRDefault="009903D0" w:rsidP="009903D0">
            <w:pPr>
              <w:jc w:val="right"/>
              <w:rPr>
                <w:rFonts w:ascii="Calibri" w:hAnsi="Calibri"/>
                <w:color w:val="000000"/>
                <w:sz w:val="22"/>
                <w:szCs w:val="22"/>
              </w:rPr>
            </w:pPr>
            <w:r>
              <w:rPr>
                <w:rFonts w:ascii="Calibri" w:hAnsi="Calibri"/>
                <w:color w:val="000000"/>
                <w:sz w:val="22"/>
                <w:szCs w:val="22"/>
              </w:rPr>
              <w:t>18</w:t>
            </w:r>
          </w:p>
        </w:tc>
        <w:tc>
          <w:tcPr>
            <w:tcW w:w="1567" w:type="dxa"/>
            <w:vAlign w:val="bottom"/>
          </w:tcPr>
          <w:p w14:paraId="6F298AA5"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15851100</w:t>
            </w:r>
          </w:p>
        </w:tc>
        <w:tc>
          <w:tcPr>
            <w:tcW w:w="1701" w:type="dxa"/>
            <w:vAlign w:val="bottom"/>
          </w:tcPr>
          <w:p w14:paraId="27B8CBA9" w14:textId="77777777" w:rsidR="009903D0" w:rsidRPr="009B4CFB" w:rsidRDefault="009903D0" w:rsidP="009903D0">
            <w:pPr>
              <w:rPr>
                <w:rFonts w:ascii="Sylfaen" w:hAnsi="Sylfaen"/>
                <w:lang w:val="en-US"/>
              </w:rPr>
            </w:pPr>
            <w:proofErr w:type="spellStart"/>
            <w:r>
              <w:rPr>
                <w:rFonts w:ascii="Sylfaen" w:hAnsi="Sylfaen"/>
                <w:lang w:val="en-US"/>
              </w:rPr>
              <w:t>Вермишель</w:t>
            </w:r>
            <w:proofErr w:type="spellEnd"/>
            <w:r>
              <w:rPr>
                <w:rFonts w:ascii="Sylfaen" w:hAnsi="Sylfaen"/>
                <w:lang w:val="en-US"/>
              </w:rPr>
              <w:t xml:space="preserve"> </w:t>
            </w:r>
          </w:p>
        </w:tc>
        <w:tc>
          <w:tcPr>
            <w:tcW w:w="850" w:type="dxa"/>
          </w:tcPr>
          <w:p w14:paraId="7769E5A3" w14:textId="77777777" w:rsidR="009903D0" w:rsidRPr="000B29F3" w:rsidRDefault="009903D0" w:rsidP="009903D0">
            <w:pPr>
              <w:jc w:val="center"/>
              <w:rPr>
                <w:rFonts w:ascii="GHEA Grapalat" w:hAnsi="GHEA Grapalat"/>
                <w:sz w:val="20"/>
              </w:rPr>
            </w:pPr>
          </w:p>
        </w:tc>
        <w:tc>
          <w:tcPr>
            <w:tcW w:w="1134" w:type="dxa"/>
          </w:tcPr>
          <w:p w14:paraId="349B96DA" w14:textId="77777777" w:rsidR="009903D0" w:rsidRDefault="009903D0" w:rsidP="009903D0">
            <w:r w:rsidRPr="0060564A">
              <w:t>См. ниже</w:t>
            </w:r>
          </w:p>
        </w:tc>
        <w:tc>
          <w:tcPr>
            <w:tcW w:w="709" w:type="dxa"/>
            <w:vAlign w:val="center"/>
          </w:tcPr>
          <w:p w14:paraId="4FF6EDC1"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4F0BE6AB" w14:textId="77777777" w:rsidR="009903D0" w:rsidRDefault="009903D0" w:rsidP="009903D0">
            <w:pPr>
              <w:jc w:val="right"/>
              <w:rPr>
                <w:rFonts w:ascii="Calibri" w:hAnsi="Calibri"/>
                <w:color w:val="000000"/>
                <w:sz w:val="22"/>
                <w:szCs w:val="22"/>
              </w:rPr>
            </w:pPr>
          </w:p>
        </w:tc>
        <w:tc>
          <w:tcPr>
            <w:tcW w:w="851" w:type="dxa"/>
            <w:vAlign w:val="bottom"/>
          </w:tcPr>
          <w:p w14:paraId="169D1AFF" w14:textId="77777777" w:rsidR="009903D0" w:rsidRDefault="009903D0" w:rsidP="009903D0">
            <w:pPr>
              <w:jc w:val="right"/>
              <w:rPr>
                <w:rFonts w:ascii="Calibri" w:hAnsi="Calibri"/>
                <w:color w:val="000000"/>
                <w:sz w:val="22"/>
                <w:szCs w:val="22"/>
              </w:rPr>
            </w:pPr>
          </w:p>
        </w:tc>
        <w:tc>
          <w:tcPr>
            <w:tcW w:w="992" w:type="dxa"/>
            <w:vAlign w:val="bottom"/>
          </w:tcPr>
          <w:p w14:paraId="24215931" w14:textId="2D922101" w:rsidR="009903D0" w:rsidRPr="0002341D" w:rsidRDefault="009903D0" w:rsidP="009903D0">
            <w:pPr>
              <w:rPr>
                <w:rFonts w:ascii="Sylfaen" w:hAnsi="Sylfaen"/>
                <w:bCs/>
                <w:color w:val="000000"/>
              </w:rPr>
            </w:pPr>
            <w:r>
              <w:rPr>
                <w:rFonts w:ascii="Sylfaen" w:hAnsi="Sylfaen"/>
                <w:bCs/>
                <w:color w:val="000000"/>
                <w:lang w:val="en-US"/>
              </w:rPr>
              <w:t>102</w:t>
            </w:r>
          </w:p>
        </w:tc>
        <w:tc>
          <w:tcPr>
            <w:tcW w:w="1134" w:type="dxa"/>
          </w:tcPr>
          <w:p w14:paraId="2E677B41" w14:textId="77777777" w:rsidR="009903D0" w:rsidRDefault="009903D0" w:rsidP="009903D0">
            <w:r w:rsidRPr="00D70EEE">
              <w:t>Степанаван Микаелян 111/1</w:t>
            </w:r>
          </w:p>
        </w:tc>
        <w:tc>
          <w:tcPr>
            <w:tcW w:w="992" w:type="dxa"/>
            <w:vAlign w:val="bottom"/>
          </w:tcPr>
          <w:p w14:paraId="52F026E8" w14:textId="5800580A" w:rsidR="009903D0" w:rsidRPr="0002341D" w:rsidRDefault="009903D0" w:rsidP="009903D0">
            <w:pPr>
              <w:rPr>
                <w:rFonts w:ascii="Sylfaen" w:hAnsi="Sylfaen"/>
                <w:bCs/>
                <w:color w:val="000000"/>
              </w:rPr>
            </w:pPr>
            <w:r>
              <w:rPr>
                <w:rFonts w:ascii="Sylfaen" w:hAnsi="Sylfaen"/>
                <w:bCs/>
                <w:color w:val="000000"/>
                <w:lang w:val="en-US"/>
              </w:rPr>
              <w:t>102</w:t>
            </w:r>
          </w:p>
        </w:tc>
        <w:tc>
          <w:tcPr>
            <w:tcW w:w="1985" w:type="dxa"/>
          </w:tcPr>
          <w:p w14:paraId="62117842" w14:textId="6EC00A41"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213E2F4C" w14:textId="77777777" w:rsidTr="00EC219A">
        <w:trPr>
          <w:trHeight w:val="246"/>
        </w:trPr>
        <w:tc>
          <w:tcPr>
            <w:tcW w:w="1424" w:type="dxa"/>
            <w:vAlign w:val="bottom"/>
          </w:tcPr>
          <w:p w14:paraId="41055680" w14:textId="77777777" w:rsidR="009903D0" w:rsidRDefault="009903D0" w:rsidP="009903D0">
            <w:pPr>
              <w:jc w:val="right"/>
              <w:rPr>
                <w:rFonts w:ascii="Calibri" w:hAnsi="Calibri"/>
                <w:color w:val="000000"/>
                <w:sz w:val="22"/>
                <w:szCs w:val="22"/>
              </w:rPr>
            </w:pPr>
            <w:r>
              <w:rPr>
                <w:rFonts w:ascii="Calibri" w:hAnsi="Calibri"/>
                <w:color w:val="000000"/>
                <w:sz w:val="22"/>
                <w:szCs w:val="22"/>
              </w:rPr>
              <w:lastRenderedPageBreak/>
              <w:t>19</w:t>
            </w:r>
          </w:p>
        </w:tc>
        <w:tc>
          <w:tcPr>
            <w:tcW w:w="1567" w:type="dxa"/>
            <w:vAlign w:val="bottom"/>
          </w:tcPr>
          <w:p w14:paraId="04D4510F"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15333100</w:t>
            </w:r>
          </w:p>
        </w:tc>
        <w:tc>
          <w:tcPr>
            <w:tcW w:w="1701" w:type="dxa"/>
            <w:vAlign w:val="bottom"/>
          </w:tcPr>
          <w:p w14:paraId="603656C8" w14:textId="77777777" w:rsidR="009903D0" w:rsidRPr="009B4CFB" w:rsidRDefault="009903D0" w:rsidP="009903D0">
            <w:pPr>
              <w:rPr>
                <w:rFonts w:ascii="Sylfaen" w:hAnsi="Sylfaen"/>
                <w:lang w:val="en-US"/>
              </w:rPr>
            </w:pPr>
            <w:proofErr w:type="spellStart"/>
            <w:r>
              <w:rPr>
                <w:rFonts w:ascii="Sylfaen" w:hAnsi="Sylfaen"/>
                <w:lang w:val="en-US"/>
              </w:rPr>
              <w:t>Томатная</w:t>
            </w:r>
            <w:proofErr w:type="spellEnd"/>
            <w:r>
              <w:rPr>
                <w:rFonts w:ascii="Sylfaen" w:hAnsi="Sylfaen"/>
                <w:lang w:val="en-US"/>
              </w:rPr>
              <w:t xml:space="preserve"> </w:t>
            </w:r>
            <w:proofErr w:type="spellStart"/>
            <w:r>
              <w:rPr>
                <w:rFonts w:ascii="Sylfaen" w:hAnsi="Sylfaen"/>
                <w:lang w:val="en-US"/>
              </w:rPr>
              <w:t>паста</w:t>
            </w:r>
            <w:proofErr w:type="spellEnd"/>
            <w:r>
              <w:rPr>
                <w:rFonts w:ascii="Sylfaen" w:hAnsi="Sylfaen"/>
                <w:lang w:val="en-US"/>
              </w:rPr>
              <w:t xml:space="preserve"> </w:t>
            </w:r>
          </w:p>
        </w:tc>
        <w:tc>
          <w:tcPr>
            <w:tcW w:w="850" w:type="dxa"/>
          </w:tcPr>
          <w:p w14:paraId="1FAC288D" w14:textId="77777777" w:rsidR="009903D0" w:rsidRPr="000B29F3" w:rsidRDefault="009903D0" w:rsidP="009903D0">
            <w:pPr>
              <w:jc w:val="center"/>
              <w:rPr>
                <w:rFonts w:ascii="GHEA Grapalat" w:hAnsi="GHEA Grapalat"/>
                <w:sz w:val="20"/>
              </w:rPr>
            </w:pPr>
          </w:p>
        </w:tc>
        <w:tc>
          <w:tcPr>
            <w:tcW w:w="1134" w:type="dxa"/>
          </w:tcPr>
          <w:p w14:paraId="2A9C604C" w14:textId="77777777" w:rsidR="009903D0" w:rsidRDefault="009903D0" w:rsidP="009903D0">
            <w:r w:rsidRPr="0060564A">
              <w:t>См. ниже</w:t>
            </w:r>
          </w:p>
        </w:tc>
        <w:tc>
          <w:tcPr>
            <w:tcW w:w="709" w:type="dxa"/>
            <w:vAlign w:val="center"/>
          </w:tcPr>
          <w:p w14:paraId="4C270A7E"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10CA572C" w14:textId="77777777" w:rsidR="009903D0" w:rsidRDefault="009903D0" w:rsidP="009903D0">
            <w:pPr>
              <w:jc w:val="right"/>
              <w:rPr>
                <w:rFonts w:ascii="Calibri" w:hAnsi="Calibri"/>
                <w:color w:val="000000"/>
                <w:sz w:val="22"/>
                <w:szCs w:val="22"/>
              </w:rPr>
            </w:pPr>
          </w:p>
        </w:tc>
        <w:tc>
          <w:tcPr>
            <w:tcW w:w="851" w:type="dxa"/>
            <w:vAlign w:val="bottom"/>
          </w:tcPr>
          <w:p w14:paraId="3D7EECD4" w14:textId="77777777" w:rsidR="009903D0" w:rsidRDefault="009903D0" w:rsidP="009903D0">
            <w:pPr>
              <w:jc w:val="right"/>
              <w:rPr>
                <w:rFonts w:ascii="Calibri" w:hAnsi="Calibri"/>
                <w:color w:val="000000"/>
                <w:sz w:val="22"/>
                <w:szCs w:val="22"/>
              </w:rPr>
            </w:pPr>
          </w:p>
        </w:tc>
        <w:tc>
          <w:tcPr>
            <w:tcW w:w="992" w:type="dxa"/>
            <w:vAlign w:val="bottom"/>
          </w:tcPr>
          <w:p w14:paraId="4950638C" w14:textId="22518ED2" w:rsidR="009903D0" w:rsidRPr="009B051B" w:rsidRDefault="009903D0" w:rsidP="009903D0">
            <w:pPr>
              <w:rPr>
                <w:rFonts w:ascii="Sylfaen" w:hAnsi="Sylfaen"/>
                <w:bCs/>
                <w:color w:val="000000"/>
                <w:lang w:val="hy-AM"/>
              </w:rPr>
            </w:pPr>
            <w:r>
              <w:rPr>
                <w:rFonts w:ascii="Sylfaen" w:hAnsi="Sylfaen"/>
                <w:bCs/>
                <w:color w:val="000000"/>
                <w:lang w:val="hy-AM"/>
              </w:rPr>
              <w:t>15</w:t>
            </w:r>
          </w:p>
        </w:tc>
        <w:tc>
          <w:tcPr>
            <w:tcW w:w="1134" w:type="dxa"/>
          </w:tcPr>
          <w:p w14:paraId="2C07C63B" w14:textId="77777777" w:rsidR="009903D0" w:rsidRDefault="009903D0" w:rsidP="009903D0">
            <w:r w:rsidRPr="00D70EEE">
              <w:t>Степанаван Микаелян 111/1</w:t>
            </w:r>
          </w:p>
        </w:tc>
        <w:tc>
          <w:tcPr>
            <w:tcW w:w="992" w:type="dxa"/>
            <w:vAlign w:val="bottom"/>
          </w:tcPr>
          <w:p w14:paraId="414C8D24" w14:textId="153AD8EE" w:rsidR="009903D0" w:rsidRPr="009B051B" w:rsidRDefault="009903D0" w:rsidP="009903D0">
            <w:pPr>
              <w:rPr>
                <w:rFonts w:ascii="Sylfaen" w:hAnsi="Sylfaen"/>
                <w:bCs/>
                <w:color w:val="000000"/>
                <w:lang w:val="hy-AM"/>
              </w:rPr>
            </w:pPr>
            <w:r>
              <w:rPr>
                <w:rFonts w:ascii="Sylfaen" w:hAnsi="Sylfaen"/>
                <w:bCs/>
                <w:color w:val="000000"/>
                <w:lang w:val="hy-AM"/>
              </w:rPr>
              <w:t>15</w:t>
            </w:r>
          </w:p>
        </w:tc>
        <w:tc>
          <w:tcPr>
            <w:tcW w:w="1985" w:type="dxa"/>
          </w:tcPr>
          <w:p w14:paraId="30CF7166" w14:textId="02004533"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0B29F3" w14:paraId="10C634DD" w14:textId="77777777" w:rsidTr="00EC219A">
        <w:trPr>
          <w:trHeight w:val="246"/>
        </w:trPr>
        <w:tc>
          <w:tcPr>
            <w:tcW w:w="1424" w:type="dxa"/>
            <w:vAlign w:val="bottom"/>
          </w:tcPr>
          <w:p w14:paraId="69A936E5" w14:textId="77777777" w:rsidR="009903D0" w:rsidRDefault="009903D0" w:rsidP="009903D0">
            <w:pPr>
              <w:jc w:val="right"/>
              <w:rPr>
                <w:rFonts w:ascii="Calibri" w:hAnsi="Calibri"/>
                <w:color w:val="000000"/>
                <w:sz w:val="22"/>
                <w:szCs w:val="22"/>
              </w:rPr>
            </w:pPr>
            <w:r>
              <w:rPr>
                <w:rFonts w:ascii="Calibri" w:hAnsi="Calibri"/>
                <w:color w:val="000000"/>
                <w:sz w:val="22"/>
                <w:szCs w:val="22"/>
              </w:rPr>
              <w:t>20</w:t>
            </w:r>
          </w:p>
        </w:tc>
        <w:tc>
          <w:tcPr>
            <w:tcW w:w="1567" w:type="dxa"/>
            <w:vAlign w:val="bottom"/>
          </w:tcPr>
          <w:p w14:paraId="1BABE98D"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15821500</w:t>
            </w:r>
          </w:p>
        </w:tc>
        <w:tc>
          <w:tcPr>
            <w:tcW w:w="1701" w:type="dxa"/>
            <w:vAlign w:val="bottom"/>
          </w:tcPr>
          <w:p w14:paraId="2D2B9174" w14:textId="77777777" w:rsidR="009903D0" w:rsidRPr="00450327" w:rsidRDefault="009903D0" w:rsidP="009903D0">
            <w:pPr>
              <w:rPr>
                <w:rFonts w:ascii="Sylfaen" w:hAnsi="Sylfaen"/>
                <w:sz w:val="18"/>
                <w:szCs w:val="18"/>
              </w:rPr>
            </w:pPr>
            <w:r w:rsidRPr="00450327">
              <w:rPr>
                <w:rFonts w:ascii="Sylfaen" w:hAnsi="Sylfaen"/>
                <w:sz w:val="18"/>
                <w:szCs w:val="18"/>
              </w:rPr>
              <w:t xml:space="preserve">Печенье </w:t>
            </w:r>
          </w:p>
        </w:tc>
        <w:tc>
          <w:tcPr>
            <w:tcW w:w="850" w:type="dxa"/>
          </w:tcPr>
          <w:p w14:paraId="7B77D0B3" w14:textId="77777777" w:rsidR="009903D0" w:rsidRPr="000B29F3" w:rsidRDefault="009903D0" w:rsidP="009903D0">
            <w:pPr>
              <w:jc w:val="center"/>
              <w:rPr>
                <w:rFonts w:ascii="GHEA Grapalat" w:hAnsi="GHEA Grapalat"/>
                <w:sz w:val="20"/>
              </w:rPr>
            </w:pPr>
          </w:p>
        </w:tc>
        <w:tc>
          <w:tcPr>
            <w:tcW w:w="1134" w:type="dxa"/>
          </w:tcPr>
          <w:p w14:paraId="3E8E60C2" w14:textId="77777777" w:rsidR="009903D0" w:rsidRDefault="009903D0" w:rsidP="009903D0">
            <w:r w:rsidRPr="0060564A">
              <w:t>См. ниже</w:t>
            </w:r>
          </w:p>
        </w:tc>
        <w:tc>
          <w:tcPr>
            <w:tcW w:w="709" w:type="dxa"/>
            <w:vAlign w:val="center"/>
          </w:tcPr>
          <w:p w14:paraId="7722C485"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0BDA1E8D" w14:textId="77777777" w:rsidR="009903D0" w:rsidRDefault="009903D0" w:rsidP="009903D0">
            <w:pPr>
              <w:jc w:val="right"/>
              <w:rPr>
                <w:rFonts w:ascii="Calibri" w:hAnsi="Calibri"/>
                <w:color w:val="000000"/>
                <w:sz w:val="22"/>
                <w:szCs w:val="22"/>
              </w:rPr>
            </w:pPr>
          </w:p>
        </w:tc>
        <w:tc>
          <w:tcPr>
            <w:tcW w:w="851" w:type="dxa"/>
            <w:vAlign w:val="bottom"/>
          </w:tcPr>
          <w:p w14:paraId="49D2C0FE" w14:textId="77777777" w:rsidR="009903D0" w:rsidRDefault="009903D0" w:rsidP="009903D0">
            <w:pPr>
              <w:jc w:val="right"/>
              <w:rPr>
                <w:rFonts w:ascii="Calibri" w:hAnsi="Calibri"/>
                <w:color w:val="000000"/>
                <w:sz w:val="22"/>
                <w:szCs w:val="22"/>
              </w:rPr>
            </w:pPr>
          </w:p>
        </w:tc>
        <w:tc>
          <w:tcPr>
            <w:tcW w:w="992" w:type="dxa"/>
            <w:vAlign w:val="bottom"/>
          </w:tcPr>
          <w:p w14:paraId="3542ABD6" w14:textId="23EEDCEF" w:rsidR="009903D0" w:rsidRPr="009B051B" w:rsidRDefault="009903D0" w:rsidP="009903D0">
            <w:pPr>
              <w:rPr>
                <w:rFonts w:ascii="Sylfaen" w:hAnsi="Sylfaen"/>
                <w:bCs/>
                <w:color w:val="000000"/>
                <w:lang w:val="hy-AM"/>
              </w:rPr>
            </w:pPr>
            <w:r>
              <w:rPr>
                <w:rFonts w:ascii="Sylfaen" w:hAnsi="Sylfaen"/>
                <w:bCs/>
                <w:color w:val="000000"/>
                <w:lang w:val="hy-AM"/>
              </w:rPr>
              <w:t>200</w:t>
            </w:r>
          </w:p>
        </w:tc>
        <w:tc>
          <w:tcPr>
            <w:tcW w:w="1134" w:type="dxa"/>
          </w:tcPr>
          <w:p w14:paraId="59C7093B" w14:textId="77777777" w:rsidR="009903D0" w:rsidRDefault="009903D0" w:rsidP="009903D0">
            <w:r w:rsidRPr="00D70EEE">
              <w:t>Степанаван Микаелян 111/1</w:t>
            </w:r>
          </w:p>
        </w:tc>
        <w:tc>
          <w:tcPr>
            <w:tcW w:w="992" w:type="dxa"/>
            <w:vAlign w:val="bottom"/>
          </w:tcPr>
          <w:p w14:paraId="43BA0A21" w14:textId="6E4A8936" w:rsidR="009903D0" w:rsidRPr="009B051B" w:rsidRDefault="009903D0" w:rsidP="009903D0">
            <w:pPr>
              <w:rPr>
                <w:rFonts w:ascii="Sylfaen" w:hAnsi="Sylfaen"/>
                <w:bCs/>
                <w:color w:val="000000"/>
                <w:lang w:val="hy-AM"/>
              </w:rPr>
            </w:pPr>
            <w:r>
              <w:rPr>
                <w:rFonts w:ascii="Sylfaen" w:hAnsi="Sylfaen"/>
                <w:bCs/>
                <w:color w:val="000000"/>
                <w:lang w:val="hy-AM"/>
              </w:rPr>
              <w:t>200</w:t>
            </w:r>
          </w:p>
        </w:tc>
        <w:tc>
          <w:tcPr>
            <w:tcW w:w="1985" w:type="dxa"/>
          </w:tcPr>
          <w:p w14:paraId="53236AD4" w14:textId="33E7DCB9"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5BA5B341" w14:textId="77777777" w:rsidTr="00EC219A">
        <w:trPr>
          <w:trHeight w:val="246"/>
        </w:trPr>
        <w:tc>
          <w:tcPr>
            <w:tcW w:w="1424" w:type="dxa"/>
            <w:vAlign w:val="bottom"/>
          </w:tcPr>
          <w:p w14:paraId="1EE6C0B4" w14:textId="77777777" w:rsidR="009903D0" w:rsidRDefault="009903D0" w:rsidP="009903D0">
            <w:pPr>
              <w:jc w:val="right"/>
              <w:rPr>
                <w:rFonts w:ascii="Calibri" w:hAnsi="Calibri"/>
                <w:color w:val="000000"/>
                <w:sz w:val="22"/>
                <w:szCs w:val="22"/>
              </w:rPr>
            </w:pPr>
            <w:r>
              <w:rPr>
                <w:rFonts w:ascii="Calibri" w:hAnsi="Calibri"/>
                <w:color w:val="000000"/>
                <w:sz w:val="22"/>
                <w:szCs w:val="22"/>
              </w:rPr>
              <w:t>21</w:t>
            </w:r>
          </w:p>
        </w:tc>
        <w:tc>
          <w:tcPr>
            <w:tcW w:w="1567" w:type="dxa"/>
            <w:vAlign w:val="bottom"/>
          </w:tcPr>
          <w:p w14:paraId="157B78A2"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15512000</w:t>
            </w:r>
          </w:p>
        </w:tc>
        <w:tc>
          <w:tcPr>
            <w:tcW w:w="1701" w:type="dxa"/>
            <w:vAlign w:val="bottom"/>
          </w:tcPr>
          <w:p w14:paraId="3CCF9E04" w14:textId="77777777" w:rsidR="009903D0" w:rsidRPr="009B4CFB" w:rsidRDefault="009903D0" w:rsidP="009903D0">
            <w:pPr>
              <w:rPr>
                <w:rFonts w:ascii="Sylfaen" w:hAnsi="Sylfaen"/>
                <w:lang w:val="en-US"/>
              </w:rPr>
            </w:pPr>
            <w:proofErr w:type="spellStart"/>
            <w:r>
              <w:rPr>
                <w:rFonts w:ascii="Sylfaen" w:hAnsi="Sylfaen"/>
                <w:lang w:val="en-US"/>
              </w:rPr>
              <w:t>Сметана</w:t>
            </w:r>
            <w:proofErr w:type="spellEnd"/>
            <w:r>
              <w:rPr>
                <w:rFonts w:ascii="Sylfaen" w:hAnsi="Sylfaen"/>
                <w:lang w:val="en-US"/>
              </w:rPr>
              <w:t xml:space="preserve"> </w:t>
            </w:r>
          </w:p>
        </w:tc>
        <w:tc>
          <w:tcPr>
            <w:tcW w:w="850" w:type="dxa"/>
          </w:tcPr>
          <w:p w14:paraId="03EDDE04" w14:textId="77777777" w:rsidR="009903D0" w:rsidRPr="000B29F3" w:rsidRDefault="009903D0" w:rsidP="009903D0">
            <w:pPr>
              <w:jc w:val="center"/>
              <w:rPr>
                <w:rFonts w:ascii="GHEA Grapalat" w:hAnsi="GHEA Grapalat"/>
                <w:sz w:val="20"/>
              </w:rPr>
            </w:pPr>
          </w:p>
        </w:tc>
        <w:tc>
          <w:tcPr>
            <w:tcW w:w="1134" w:type="dxa"/>
          </w:tcPr>
          <w:p w14:paraId="576AFBC5" w14:textId="77777777" w:rsidR="009903D0" w:rsidRDefault="009903D0" w:rsidP="009903D0">
            <w:r w:rsidRPr="0060564A">
              <w:t>См. ниже</w:t>
            </w:r>
          </w:p>
        </w:tc>
        <w:tc>
          <w:tcPr>
            <w:tcW w:w="709" w:type="dxa"/>
            <w:vAlign w:val="center"/>
          </w:tcPr>
          <w:p w14:paraId="3E4996DF" w14:textId="77777777" w:rsidR="009903D0" w:rsidRPr="00354502" w:rsidRDefault="009903D0" w:rsidP="009903D0">
            <w:pPr>
              <w:rPr>
                <w:rFonts w:ascii="GHEA Grapalat" w:hAnsi="GHEA Grapalat"/>
                <w:sz w:val="20"/>
                <w:szCs w:val="20"/>
                <w:lang w:val="hy-AM"/>
              </w:rPr>
            </w:pPr>
            <w:r>
              <w:rPr>
                <w:rFonts w:ascii="Sylfaen" w:hAnsi="Sylfaen" w:cs="Sylfaen"/>
                <w:sz w:val="20"/>
                <w:szCs w:val="20"/>
                <w:lang w:val="hy-AM"/>
              </w:rPr>
              <w:t>кг</w:t>
            </w:r>
          </w:p>
        </w:tc>
        <w:tc>
          <w:tcPr>
            <w:tcW w:w="992" w:type="dxa"/>
            <w:vAlign w:val="bottom"/>
          </w:tcPr>
          <w:p w14:paraId="282DCED7" w14:textId="77777777" w:rsidR="009903D0" w:rsidRDefault="009903D0" w:rsidP="009903D0">
            <w:pPr>
              <w:jc w:val="right"/>
              <w:rPr>
                <w:rFonts w:ascii="Calibri" w:hAnsi="Calibri"/>
                <w:color w:val="000000"/>
                <w:sz w:val="22"/>
                <w:szCs w:val="22"/>
              </w:rPr>
            </w:pPr>
          </w:p>
        </w:tc>
        <w:tc>
          <w:tcPr>
            <w:tcW w:w="851" w:type="dxa"/>
            <w:vAlign w:val="bottom"/>
          </w:tcPr>
          <w:p w14:paraId="0064E22E" w14:textId="77777777" w:rsidR="009903D0" w:rsidRPr="00354502" w:rsidRDefault="009903D0" w:rsidP="009903D0">
            <w:pPr>
              <w:jc w:val="right"/>
              <w:rPr>
                <w:rFonts w:ascii="Sylfaen" w:hAnsi="Sylfaen"/>
                <w:color w:val="000000"/>
                <w:sz w:val="22"/>
                <w:szCs w:val="22"/>
                <w:lang w:val="hy-AM"/>
              </w:rPr>
            </w:pPr>
          </w:p>
        </w:tc>
        <w:tc>
          <w:tcPr>
            <w:tcW w:w="992" w:type="dxa"/>
            <w:vAlign w:val="bottom"/>
          </w:tcPr>
          <w:p w14:paraId="3945AA8B" w14:textId="678B2EFD" w:rsidR="009903D0" w:rsidRPr="00F74636" w:rsidRDefault="009903D0" w:rsidP="009903D0">
            <w:pPr>
              <w:rPr>
                <w:rFonts w:ascii="Sylfaen" w:hAnsi="Sylfaen"/>
                <w:bCs/>
                <w:color w:val="000000"/>
                <w:lang w:val="hy-AM"/>
              </w:rPr>
            </w:pPr>
            <w:r>
              <w:rPr>
                <w:rFonts w:ascii="Sylfaen" w:hAnsi="Sylfaen"/>
                <w:bCs/>
                <w:color w:val="000000"/>
                <w:lang w:val="hy-AM"/>
              </w:rPr>
              <w:t>60</w:t>
            </w:r>
          </w:p>
        </w:tc>
        <w:tc>
          <w:tcPr>
            <w:tcW w:w="1134" w:type="dxa"/>
          </w:tcPr>
          <w:p w14:paraId="40AC7A4D" w14:textId="77777777" w:rsidR="009903D0" w:rsidRDefault="009903D0" w:rsidP="009903D0">
            <w:r w:rsidRPr="00D70EEE">
              <w:t>Степанаван Микаелян 111/1</w:t>
            </w:r>
          </w:p>
        </w:tc>
        <w:tc>
          <w:tcPr>
            <w:tcW w:w="992" w:type="dxa"/>
            <w:vAlign w:val="bottom"/>
          </w:tcPr>
          <w:p w14:paraId="33DCC21A" w14:textId="66C27A73" w:rsidR="009903D0" w:rsidRPr="00F74636" w:rsidRDefault="009903D0" w:rsidP="009903D0">
            <w:pPr>
              <w:rPr>
                <w:rFonts w:ascii="Sylfaen" w:hAnsi="Sylfaen"/>
                <w:bCs/>
                <w:color w:val="000000"/>
                <w:lang w:val="hy-AM"/>
              </w:rPr>
            </w:pPr>
            <w:r>
              <w:rPr>
                <w:rFonts w:ascii="Sylfaen" w:hAnsi="Sylfaen"/>
                <w:bCs/>
                <w:color w:val="000000"/>
                <w:lang w:val="hy-AM"/>
              </w:rPr>
              <w:t>60</w:t>
            </w:r>
          </w:p>
        </w:tc>
        <w:tc>
          <w:tcPr>
            <w:tcW w:w="1985" w:type="dxa"/>
          </w:tcPr>
          <w:p w14:paraId="370F2907" w14:textId="108BC73E"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14E447C9" w14:textId="77777777" w:rsidTr="00EC219A">
        <w:trPr>
          <w:trHeight w:val="246"/>
        </w:trPr>
        <w:tc>
          <w:tcPr>
            <w:tcW w:w="1424" w:type="dxa"/>
            <w:vAlign w:val="bottom"/>
          </w:tcPr>
          <w:p w14:paraId="7EDAA9EA" w14:textId="77777777" w:rsidR="009903D0" w:rsidRDefault="009903D0" w:rsidP="009903D0">
            <w:pPr>
              <w:jc w:val="right"/>
              <w:rPr>
                <w:rFonts w:ascii="Calibri" w:hAnsi="Calibri"/>
                <w:color w:val="000000"/>
                <w:sz w:val="22"/>
                <w:szCs w:val="22"/>
              </w:rPr>
            </w:pPr>
            <w:r>
              <w:rPr>
                <w:rFonts w:ascii="Calibri" w:hAnsi="Calibri"/>
                <w:color w:val="000000"/>
                <w:sz w:val="22"/>
                <w:szCs w:val="22"/>
              </w:rPr>
              <w:t>22</w:t>
            </w:r>
          </w:p>
        </w:tc>
        <w:tc>
          <w:tcPr>
            <w:tcW w:w="1567" w:type="dxa"/>
            <w:vAlign w:val="bottom"/>
          </w:tcPr>
          <w:p w14:paraId="25B56607"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15531100</w:t>
            </w:r>
          </w:p>
        </w:tc>
        <w:tc>
          <w:tcPr>
            <w:tcW w:w="1701" w:type="dxa"/>
            <w:vAlign w:val="bottom"/>
          </w:tcPr>
          <w:p w14:paraId="3B17E34D" w14:textId="77777777" w:rsidR="009903D0" w:rsidRPr="00F74636" w:rsidRDefault="009903D0" w:rsidP="009903D0">
            <w:pPr>
              <w:rPr>
                <w:rFonts w:ascii="Sylfaen" w:hAnsi="Sylfaen"/>
                <w:lang w:val="hy-AM"/>
              </w:rPr>
            </w:pPr>
            <w:proofErr w:type="spellStart"/>
            <w:r>
              <w:rPr>
                <w:rFonts w:ascii="Sylfaen" w:hAnsi="Sylfaen"/>
                <w:lang w:val="en-US"/>
              </w:rPr>
              <w:t>Сливочное</w:t>
            </w:r>
            <w:proofErr w:type="spellEnd"/>
            <w:r>
              <w:rPr>
                <w:rFonts w:ascii="Sylfaen" w:hAnsi="Sylfaen"/>
                <w:lang w:val="en-US"/>
              </w:rPr>
              <w:t xml:space="preserve"> </w:t>
            </w:r>
            <w:proofErr w:type="spellStart"/>
            <w:r>
              <w:rPr>
                <w:rFonts w:ascii="Sylfaen" w:hAnsi="Sylfaen"/>
                <w:lang w:val="en-US"/>
              </w:rPr>
              <w:t>масло</w:t>
            </w:r>
            <w:proofErr w:type="spellEnd"/>
            <w:r w:rsidRPr="00F74636">
              <w:rPr>
                <w:rFonts w:ascii="Sylfaen" w:hAnsi="Sylfaen"/>
                <w:lang w:val="hy-AM"/>
              </w:rPr>
              <w:t xml:space="preserve"> 82</w:t>
            </w:r>
          </w:p>
        </w:tc>
        <w:tc>
          <w:tcPr>
            <w:tcW w:w="850" w:type="dxa"/>
          </w:tcPr>
          <w:p w14:paraId="1E77C2C3" w14:textId="77777777" w:rsidR="009903D0" w:rsidRPr="000B29F3" w:rsidRDefault="009903D0" w:rsidP="009903D0">
            <w:pPr>
              <w:jc w:val="center"/>
              <w:rPr>
                <w:rFonts w:ascii="GHEA Grapalat" w:hAnsi="GHEA Grapalat"/>
                <w:sz w:val="20"/>
              </w:rPr>
            </w:pPr>
          </w:p>
        </w:tc>
        <w:tc>
          <w:tcPr>
            <w:tcW w:w="1134" w:type="dxa"/>
          </w:tcPr>
          <w:p w14:paraId="737778BF" w14:textId="77777777" w:rsidR="009903D0" w:rsidRDefault="009903D0" w:rsidP="009903D0">
            <w:r w:rsidRPr="0060564A">
              <w:t>См. ниже</w:t>
            </w:r>
          </w:p>
        </w:tc>
        <w:tc>
          <w:tcPr>
            <w:tcW w:w="709" w:type="dxa"/>
            <w:vAlign w:val="center"/>
          </w:tcPr>
          <w:p w14:paraId="49602349"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08367094" w14:textId="77777777" w:rsidR="009903D0" w:rsidRDefault="009903D0" w:rsidP="009903D0">
            <w:pPr>
              <w:jc w:val="right"/>
              <w:rPr>
                <w:rFonts w:ascii="Calibri" w:hAnsi="Calibri"/>
                <w:color w:val="000000"/>
                <w:sz w:val="22"/>
                <w:szCs w:val="22"/>
              </w:rPr>
            </w:pPr>
          </w:p>
        </w:tc>
        <w:tc>
          <w:tcPr>
            <w:tcW w:w="851" w:type="dxa"/>
            <w:vAlign w:val="bottom"/>
          </w:tcPr>
          <w:p w14:paraId="2B899510" w14:textId="77777777" w:rsidR="009903D0" w:rsidRPr="00354502" w:rsidRDefault="009903D0" w:rsidP="009903D0">
            <w:pPr>
              <w:jc w:val="right"/>
              <w:rPr>
                <w:rFonts w:ascii="Sylfaen" w:hAnsi="Sylfaen"/>
                <w:color w:val="000000"/>
                <w:sz w:val="22"/>
                <w:szCs w:val="22"/>
                <w:lang w:val="hy-AM"/>
              </w:rPr>
            </w:pPr>
          </w:p>
        </w:tc>
        <w:tc>
          <w:tcPr>
            <w:tcW w:w="992" w:type="dxa"/>
            <w:vAlign w:val="bottom"/>
          </w:tcPr>
          <w:p w14:paraId="58286299" w14:textId="68478433" w:rsidR="009903D0" w:rsidRPr="00F74636" w:rsidRDefault="009903D0" w:rsidP="009903D0">
            <w:pPr>
              <w:rPr>
                <w:rFonts w:ascii="Sylfaen" w:hAnsi="Sylfaen"/>
                <w:bCs/>
                <w:color w:val="000000"/>
                <w:lang w:val="hy-AM"/>
              </w:rPr>
            </w:pPr>
            <w:r>
              <w:rPr>
                <w:rFonts w:ascii="Sylfaen" w:hAnsi="Sylfaen"/>
                <w:bCs/>
                <w:color w:val="000000"/>
                <w:lang w:val="hy-AM"/>
              </w:rPr>
              <w:t>50</w:t>
            </w:r>
          </w:p>
        </w:tc>
        <w:tc>
          <w:tcPr>
            <w:tcW w:w="1134" w:type="dxa"/>
          </w:tcPr>
          <w:p w14:paraId="205B74FB" w14:textId="77777777" w:rsidR="009903D0" w:rsidRDefault="009903D0" w:rsidP="009903D0">
            <w:r w:rsidRPr="00D70EEE">
              <w:t>Степанаван Микаелян 111/1</w:t>
            </w:r>
          </w:p>
        </w:tc>
        <w:tc>
          <w:tcPr>
            <w:tcW w:w="992" w:type="dxa"/>
            <w:vAlign w:val="bottom"/>
          </w:tcPr>
          <w:p w14:paraId="6FA37C26" w14:textId="380A6682" w:rsidR="009903D0" w:rsidRPr="00F74636" w:rsidRDefault="009903D0" w:rsidP="009903D0">
            <w:pPr>
              <w:rPr>
                <w:rFonts w:ascii="Sylfaen" w:hAnsi="Sylfaen"/>
                <w:bCs/>
                <w:color w:val="000000"/>
                <w:lang w:val="hy-AM"/>
              </w:rPr>
            </w:pPr>
            <w:r>
              <w:rPr>
                <w:rFonts w:ascii="Sylfaen" w:hAnsi="Sylfaen"/>
                <w:bCs/>
                <w:color w:val="000000"/>
                <w:lang w:val="hy-AM"/>
              </w:rPr>
              <w:t>50</w:t>
            </w:r>
          </w:p>
        </w:tc>
        <w:tc>
          <w:tcPr>
            <w:tcW w:w="1985" w:type="dxa"/>
          </w:tcPr>
          <w:p w14:paraId="6DDEBC22" w14:textId="5F3D0D1A"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5A97C9C1" w14:textId="77777777" w:rsidTr="00EC219A">
        <w:trPr>
          <w:trHeight w:val="246"/>
        </w:trPr>
        <w:tc>
          <w:tcPr>
            <w:tcW w:w="1424" w:type="dxa"/>
            <w:vAlign w:val="bottom"/>
          </w:tcPr>
          <w:p w14:paraId="14A29EFF" w14:textId="77777777" w:rsidR="009903D0" w:rsidRDefault="009903D0" w:rsidP="009903D0">
            <w:pPr>
              <w:jc w:val="right"/>
              <w:rPr>
                <w:rFonts w:ascii="Calibri" w:hAnsi="Calibri"/>
                <w:color w:val="000000"/>
                <w:sz w:val="22"/>
                <w:szCs w:val="22"/>
              </w:rPr>
            </w:pPr>
            <w:r>
              <w:rPr>
                <w:rFonts w:ascii="Calibri" w:hAnsi="Calibri"/>
                <w:color w:val="000000"/>
                <w:sz w:val="22"/>
                <w:szCs w:val="22"/>
              </w:rPr>
              <w:t>23</w:t>
            </w:r>
          </w:p>
        </w:tc>
        <w:tc>
          <w:tcPr>
            <w:tcW w:w="1567" w:type="dxa"/>
            <w:vAlign w:val="bottom"/>
          </w:tcPr>
          <w:p w14:paraId="3DBA6039"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15542100</w:t>
            </w:r>
          </w:p>
        </w:tc>
        <w:tc>
          <w:tcPr>
            <w:tcW w:w="1701" w:type="dxa"/>
            <w:vAlign w:val="bottom"/>
          </w:tcPr>
          <w:p w14:paraId="320A3E67" w14:textId="77777777" w:rsidR="009903D0" w:rsidRPr="009B4CFB" w:rsidRDefault="009903D0" w:rsidP="009903D0">
            <w:pPr>
              <w:rPr>
                <w:rFonts w:ascii="Sylfaen" w:hAnsi="Sylfaen"/>
                <w:lang w:val="en-US"/>
              </w:rPr>
            </w:pPr>
            <w:proofErr w:type="spellStart"/>
            <w:r>
              <w:rPr>
                <w:rFonts w:ascii="Sylfaen" w:hAnsi="Sylfaen"/>
                <w:lang w:val="en-US"/>
              </w:rPr>
              <w:t>Творог</w:t>
            </w:r>
            <w:proofErr w:type="spellEnd"/>
            <w:r>
              <w:rPr>
                <w:rFonts w:ascii="Sylfaen" w:hAnsi="Sylfaen"/>
                <w:lang w:val="en-US"/>
              </w:rPr>
              <w:t xml:space="preserve"> </w:t>
            </w:r>
          </w:p>
        </w:tc>
        <w:tc>
          <w:tcPr>
            <w:tcW w:w="850" w:type="dxa"/>
          </w:tcPr>
          <w:p w14:paraId="4E08CB23" w14:textId="77777777" w:rsidR="009903D0" w:rsidRPr="000B29F3" w:rsidRDefault="009903D0" w:rsidP="009903D0">
            <w:pPr>
              <w:jc w:val="center"/>
              <w:rPr>
                <w:rFonts w:ascii="GHEA Grapalat" w:hAnsi="GHEA Grapalat"/>
                <w:sz w:val="20"/>
              </w:rPr>
            </w:pPr>
          </w:p>
        </w:tc>
        <w:tc>
          <w:tcPr>
            <w:tcW w:w="1134" w:type="dxa"/>
          </w:tcPr>
          <w:p w14:paraId="4265CFC3" w14:textId="77777777" w:rsidR="009903D0" w:rsidRDefault="009903D0" w:rsidP="009903D0">
            <w:r w:rsidRPr="0060564A">
              <w:t>См. ниже</w:t>
            </w:r>
          </w:p>
        </w:tc>
        <w:tc>
          <w:tcPr>
            <w:tcW w:w="709" w:type="dxa"/>
            <w:vAlign w:val="center"/>
          </w:tcPr>
          <w:p w14:paraId="56E041B5" w14:textId="77777777" w:rsidR="009903D0" w:rsidRPr="00294E01" w:rsidRDefault="009903D0" w:rsidP="009903D0">
            <w:pPr>
              <w:rPr>
                <w:rFonts w:ascii="GHEA Grapalat" w:hAnsi="GHEA Grapalat"/>
                <w:sz w:val="20"/>
                <w:szCs w:val="20"/>
                <w:lang w:val="hy-AM"/>
              </w:rPr>
            </w:pPr>
            <w:r>
              <w:rPr>
                <w:rFonts w:ascii="Sylfaen" w:hAnsi="Sylfaen" w:cs="Sylfaen"/>
                <w:sz w:val="20"/>
                <w:szCs w:val="20"/>
                <w:lang w:val="hy-AM"/>
              </w:rPr>
              <w:t>кг</w:t>
            </w:r>
          </w:p>
        </w:tc>
        <w:tc>
          <w:tcPr>
            <w:tcW w:w="992" w:type="dxa"/>
            <w:vAlign w:val="bottom"/>
          </w:tcPr>
          <w:p w14:paraId="74459CBC" w14:textId="77777777" w:rsidR="009903D0" w:rsidRDefault="009903D0" w:rsidP="009903D0">
            <w:pPr>
              <w:jc w:val="right"/>
              <w:rPr>
                <w:rFonts w:ascii="Calibri" w:hAnsi="Calibri"/>
                <w:color w:val="000000"/>
                <w:sz w:val="22"/>
                <w:szCs w:val="22"/>
              </w:rPr>
            </w:pPr>
          </w:p>
        </w:tc>
        <w:tc>
          <w:tcPr>
            <w:tcW w:w="851" w:type="dxa"/>
            <w:vAlign w:val="bottom"/>
          </w:tcPr>
          <w:p w14:paraId="2D9ACC4A"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269BED41" w14:textId="28310B6A" w:rsidR="009903D0" w:rsidRPr="00F74636" w:rsidRDefault="009903D0" w:rsidP="009903D0">
            <w:pPr>
              <w:rPr>
                <w:rFonts w:ascii="Sylfaen" w:hAnsi="Sylfaen"/>
                <w:bCs/>
                <w:color w:val="000000"/>
                <w:lang w:val="hy-AM"/>
              </w:rPr>
            </w:pPr>
            <w:r>
              <w:rPr>
                <w:rFonts w:ascii="Sylfaen" w:hAnsi="Sylfaen"/>
                <w:bCs/>
                <w:color w:val="000000"/>
                <w:lang w:val="hy-AM"/>
              </w:rPr>
              <w:t>60</w:t>
            </w:r>
          </w:p>
        </w:tc>
        <w:tc>
          <w:tcPr>
            <w:tcW w:w="1134" w:type="dxa"/>
          </w:tcPr>
          <w:p w14:paraId="46E99D32" w14:textId="77777777" w:rsidR="009903D0" w:rsidRDefault="009903D0" w:rsidP="009903D0">
            <w:r w:rsidRPr="00D70EEE">
              <w:t>Степанаван Микаелян 111/1</w:t>
            </w:r>
          </w:p>
        </w:tc>
        <w:tc>
          <w:tcPr>
            <w:tcW w:w="992" w:type="dxa"/>
            <w:vAlign w:val="bottom"/>
          </w:tcPr>
          <w:p w14:paraId="0B40650E" w14:textId="06B6D973" w:rsidR="009903D0" w:rsidRPr="00F74636" w:rsidRDefault="009903D0" w:rsidP="009903D0">
            <w:pPr>
              <w:rPr>
                <w:rFonts w:ascii="Sylfaen" w:hAnsi="Sylfaen"/>
                <w:bCs/>
                <w:color w:val="000000"/>
                <w:lang w:val="hy-AM"/>
              </w:rPr>
            </w:pPr>
            <w:r>
              <w:rPr>
                <w:rFonts w:ascii="Sylfaen" w:hAnsi="Sylfaen"/>
                <w:bCs/>
                <w:color w:val="000000"/>
                <w:lang w:val="hy-AM"/>
              </w:rPr>
              <w:t>60</w:t>
            </w:r>
          </w:p>
        </w:tc>
        <w:tc>
          <w:tcPr>
            <w:tcW w:w="1985" w:type="dxa"/>
          </w:tcPr>
          <w:p w14:paraId="40716E0D" w14:textId="7948D79A"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3FCC6134" w14:textId="77777777" w:rsidTr="00EC219A">
        <w:trPr>
          <w:trHeight w:val="246"/>
        </w:trPr>
        <w:tc>
          <w:tcPr>
            <w:tcW w:w="1424" w:type="dxa"/>
            <w:vAlign w:val="bottom"/>
          </w:tcPr>
          <w:p w14:paraId="0C23D393" w14:textId="77777777" w:rsidR="009903D0" w:rsidRDefault="009903D0" w:rsidP="009903D0">
            <w:pPr>
              <w:jc w:val="right"/>
              <w:rPr>
                <w:rFonts w:ascii="Calibri" w:hAnsi="Calibri"/>
                <w:color w:val="000000"/>
                <w:sz w:val="22"/>
                <w:szCs w:val="22"/>
              </w:rPr>
            </w:pPr>
            <w:r>
              <w:rPr>
                <w:rFonts w:ascii="Calibri" w:hAnsi="Calibri"/>
                <w:color w:val="000000"/>
                <w:sz w:val="22"/>
                <w:szCs w:val="22"/>
              </w:rPr>
              <w:t>24</w:t>
            </w:r>
          </w:p>
        </w:tc>
        <w:tc>
          <w:tcPr>
            <w:tcW w:w="1567" w:type="dxa"/>
            <w:vAlign w:val="bottom"/>
          </w:tcPr>
          <w:p w14:paraId="55785570"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15811100</w:t>
            </w:r>
          </w:p>
        </w:tc>
        <w:tc>
          <w:tcPr>
            <w:tcW w:w="1701" w:type="dxa"/>
            <w:vAlign w:val="bottom"/>
          </w:tcPr>
          <w:p w14:paraId="04729BE2" w14:textId="77777777" w:rsidR="009903D0" w:rsidRPr="00951172" w:rsidRDefault="009903D0" w:rsidP="009903D0">
            <w:pPr>
              <w:rPr>
                <w:rFonts w:ascii="Sylfaen" w:hAnsi="Sylfaen"/>
                <w:lang w:val="en-US"/>
              </w:rPr>
            </w:pPr>
            <w:proofErr w:type="spellStart"/>
            <w:r>
              <w:rPr>
                <w:rFonts w:ascii="Sylfaen" w:hAnsi="Sylfaen"/>
                <w:lang w:val="en-US"/>
              </w:rPr>
              <w:t>Хлеб</w:t>
            </w:r>
            <w:proofErr w:type="spellEnd"/>
            <w:r>
              <w:rPr>
                <w:rFonts w:ascii="Sylfaen" w:hAnsi="Sylfaen"/>
                <w:lang w:val="en-US"/>
              </w:rPr>
              <w:t xml:space="preserve"> </w:t>
            </w:r>
          </w:p>
        </w:tc>
        <w:tc>
          <w:tcPr>
            <w:tcW w:w="850" w:type="dxa"/>
          </w:tcPr>
          <w:p w14:paraId="3BD2D9AF" w14:textId="77777777" w:rsidR="009903D0" w:rsidRPr="000B29F3" w:rsidRDefault="009903D0" w:rsidP="009903D0">
            <w:pPr>
              <w:jc w:val="center"/>
              <w:rPr>
                <w:rFonts w:ascii="GHEA Grapalat" w:hAnsi="GHEA Grapalat"/>
                <w:sz w:val="20"/>
              </w:rPr>
            </w:pPr>
          </w:p>
        </w:tc>
        <w:tc>
          <w:tcPr>
            <w:tcW w:w="1134" w:type="dxa"/>
          </w:tcPr>
          <w:p w14:paraId="22F5EB56" w14:textId="77777777" w:rsidR="009903D0" w:rsidRDefault="009903D0" w:rsidP="009903D0">
            <w:r w:rsidRPr="0060564A">
              <w:t>См. ниже</w:t>
            </w:r>
          </w:p>
        </w:tc>
        <w:tc>
          <w:tcPr>
            <w:tcW w:w="709" w:type="dxa"/>
            <w:vAlign w:val="center"/>
          </w:tcPr>
          <w:p w14:paraId="4F521723"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1B4E6BD7" w14:textId="77777777" w:rsidR="009903D0" w:rsidRDefault="009903D0" w:rsidP="009903D0">
            <w:pPr>
              <w:jc w:val="right"/>
              <w:rPr>
                <w:rFonts w:ascii="Calibri" w:hAnsi="Calibri"/>
                <w:color w:val="000000"/>
                <w:sz w:val="22"/>
                <w:szCs w:val="22"/>
              </w:rPr>
            </w:pPr>
          </w:p>
        </w:tc>
        <w:tc>
          <w:tcPr>
            <w:tcW w:w="851" w:type="dxa"/>
            <w:vAlign w:val="bottom"/>
          </w:tcPr>
          <w:p w14:paraId="2A8BCD94"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505A82A1" w14:textId="2BCEF3A9" w:rsidR="009903D0" w:rsidRPr="00323083" w:rsidRDefault="009903D0" w:rsidP="009903D0">
            <w:pPr>
              <w:rPr>
                <w:rFonts w:ascii="Sylfaen" w:hAnsi="Sylfaen"/>
                <w:bCs/>
                <w:color w:val="000000"/>
                <w:lang w:val="hy-AM"/>
              </w:rPr>
            </w:pPr>
            <w:r>
              <w:rPr>
                <w:rFonts w:ascii="Sylfaen" w:hAnsi="Sylfaen"/>
                <w:bCs/>
                <w:color w:val="000000"/>
                <w:lang w:val="hy-AM"/>
              </w:rPr>
              <w:t>400</w:t>
            </w:r>
          </w:p>
        </w:tc>
        <w:tc>
          <w:tcPr>
            <w:tcW w:w="1134" w:type="dxa"/>
          </w:tcPr>
          <w:p w14:paraId="3B52287D" w14:textId="77777777" w:rsidR="009903D0" w:rsidRDefault="009903D0" w:rsidP="009903D0">
            <w:r w:rsidRPr="00D70EEE">
              <w:t>Степанаван Микаелян 111/1</w:t>
            </w:r>
          </w:p>
        </w:tc>
        <w:tc>
          <w:tcPr>
            <w:tcW w:w="992" w:type="dxa"/>
            <w:vAlign w:val="bottom"/>
          </w:tcPr>
          <w:p w14:paraId="59E8209F" w14:textId="1371E08C" w:rsidR="009903D0" w:rsidRPr="00323083" w:rsidRDefault="009903D0" w:rsidP="009903D0">
            <w:pPr>
              <w:rPr>
                <w:rFonts w:ascii="Sylfaen" w:hAnsi="Sylfaen"/>
                <w:bCs/>
                <w:color w:val="000000"/>
                <w:lang w:val="hy-AM"/>
              </w:rPr>
            </w:pPr>
            <w:r>
              <w:rPr>
                <w:rFonts w:ascii="Sylfaen" w:hAnsi="Sylfaen"/>
                <w:bCs/>
                <w:color w:val="000000"/>
                <w:lang w:val="hy-AM"/>
              </w:rPr>
              <w:t>400</w:t>
            </w:r>
          </w:p>
        </w:tc>
        <w:tc>
          <w:tcPr>
            <w:tcW w:w="1985" w:type="dxa"/>
          </w:tcPr>
          <w:p w14:paraId="39384C1A" w14:textId="3B25E128"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2F1E1CBF" w14:textId="77777777" w:rsidTr="00EC219A">
        <w:trPr>
          <w:trHeight w:val="246"/>
        </w:trPr>
        <w:tc>
          <w:tcPr>
            <w:tcW w:w="1424" w:type="dxa"/>
            <w:vAlign w:val="bottom"/>
          </w:tcPr>
          <w:p w14:paraId="1EB9E6FA" w14:textId="77777777" w:rsidR="009903D0" w:rsidRDefault="009903D0" w:rsidP="009903D0">
            <w:pPr>
              <w:jc w:val="right"/>
              <w:rPr>
                <w:rFonts w:ascii="Calibri" w:hAnsi="Calibri"/>
                <w:color w:val="000000"/>
                <w:sz w:val="22"/>
                <w:szCs w:val="22"/>
              </w:rPr>
            </w:pPr>
            <w:r>
              <w:rPr>
                <w:rFonts w:ascii="Calibri" w:hAnsi="Calibri"/>
                <w:color w:val="000000"/>
                <w:sz w:val="22"/>
                <w:szCs w:val="22"/>
              </w:rPr>
              <w:t>25</w:t>
            </w:r>
          </w:p>
        </w:tc>
        <w:tc>
          <w:tcPr>
            <w:tcW w:w="1567" w:type="dxa"/>
            <w:vAlign w:val="bottom"/>
          </w:tcPr>
          <w:p w14:paraId="5CDECB8D"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03142510</w:t>
            </w:r>
          </w:p>
        </w:tc>
        <w:tc>
          <w:tcPr>
            <w:tcW w:w="1701" w:type="dxa"/>
            <w:vAlign w:val="bottom"/>
          </w:tcPr>
          <w:p w14:paraId="6A33CC0B" w14:textId="77777777" w:rsidR="009903D0" w:rsidRPr="004E0AA7" w:rsidRDefault="009903D0" w:rsidP="009903D0">
            <w:pPr>
              <w:rPr>
                <w:rFonts w:ascii="Sylfaen" w:hAnsi="Sylfaen"/>
                <w:sz w:val="18"/>
                <w:szCs w:val="18"/>
              </w:rPr>
            </w:pPr>
            <w:r w:rsidRPr="004E0AA7">
              <w:rPr>
                <w:rFonts w:ascii="Sylfaen" w:hAnsi="Sylfaen"/>
                <w:sz w:val="18"/>
                <w:szCs w:val="18"/>
              </w:rPr>
              <w:t>Куриное яйцо</w:t>
            </w:r>
          </w:p>
        </w:tc>
        <w:tc>
          <w:tcPr>
            <w:tcW w:w="850" w:type="dxa"/>
          </w:tcPr>
          <w:p w14:paraId="6027AA72" w14:textId="77777777" w:rsidR="009903D0" w:rsidRPr="000B29F3" w:rsidRDefault="009903D0" w:rsidP="009903D0">
            <w:pPr>
              <w:jc w:val="center"/>
              <w:rPr>
                <w:rFonts w:ascii="GHEA Grapalat" w:hAnsi="GHEA Grapalat"/>
                <w:sz w:val="20"/>
              </w:rPr>
            </w:pPr>
          </w:p>
        </w:tc>
        <w:tc>
          <w:tcPr>
            <w:tcW w:w="1134" w:type="dxa"/>
          </w:tcPr>
          <w:p w14:paraId="6CC2B931" w14:textId="77777777" w:rsidR="009903D0" w:rsidRDefault="009903D0" w:rsidP="009903D0">
            <w:r w:rsidRPr="0060564A">
              <w:t>См. ниже</w:t>
            </w:r>
          </w:p>
        </w:tc>
        <w:tc>
          <w:tcPr>
            <w:tcW w:w="709" w:type="dxa"/>
            <w:vAlign w:val="center"/>
          </w:tcPr>
          <w:p w14:paraId="05478E95" w14:textId="77777777" w:rsidR="009903D0" w:rsidRPr="007F4D84" w:rsidRDefault="009903D0" w:rsidP="009903D0">
            <w:pPr>
              <w:rPr>
                <w:rFonts w:ascii="GHEA Grapalat" w:hAnsi="GHEA Grapalat"/>
                <w:sz w:val="20"/>
                <w:szCs w:val="20"/>
                <w:lang w:val="en-US"/>
              </w:rPr>
            </w:pPr>
            <w:proofErr w:type="spellStart"/>
            <w:r>
              <w:rPr>
                <w:rFonts w:ascii="Sylfaen" w:hAnsi="Sylfaen" w:cs="Sylfaen"/>
                <w:sz w:val="20"/>
                <w:szCs w:val="20"/>
                <w:lang w:val="en-US"/>
              </w:rPr>
              <w:t>шт</w:t>
            </w:r>
            <w:proofErr w:type="spellEnd"/>
          </w:p>
        </w:tc>
        <w:tc>
          <w:tcPr>
            <w:tcW w:w="992" w:type="dxa"/>
            <w:vAlign w:val="bottom"/>
          </w:tcPr>
          <w:p w14:paraId="25358E52" w14:textId="77777777" w:rsidR="009903D0" w:rsidRDefault="009903D0" w:rsidP="009903D0">
            <w:pPr>
              <w:jc w:val="right"/>
              <w:rPr>
                <w:rFonts w:ascii="Calibri" w:hAnsi="Calibri"/>
                <w:color w:val="000000"/>
                <w:sz w:val="22"/>
                <w:szCs w:val="22"/>
              </w:rPr>
            </w:pPr>
          </w:p>
        </w:tc>
        <w:tc>
          <w:tcPr>
            <w:tcW w:w="851" w:type="dxa"/>
            <w:vAlign w:val="bottom"/>
          </w:tcPr>
          <w:p w14:paraId="12A1AF5E"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5FD158E0" w14:textId="1AE85D1D" w:rsidR="009903D0" w:rsidRPr="00A856DC" w:rsidRDefault="009903D0" w:rsidP="009903D0">
            <w:pPr>
              <w:rPr>
                <w:rFonts w:ascii="Sylfaen" w:hAnsi="Sylfaen"/>
                <w:bCs/>
                <w:color w:val="000000"/>
                <w:lang w:val="hy-AM"/>
              </w:rPr>
            </w:pPr>
            <w:r>
              <w:rPr>
                <w:rFonts w:ascii="Sylfaen" w:hAnsi="Sylfaen"/>
                <w:bCs/>
                <w:color w:val="000000"/>
                <w:lang w:val="hy-AM"/>
              </w:rPr>
              <w:t>1198</w:t>
            </w:r>
          </w:p>
        </w:tc>
        <w:tc>
          <w:tcPr>
            <w:tcW w:w="1134" w:type="dxa"/>
          </w:tcPr>
          <w:p w14:paraId="7D4B7E42" w14:textId="77777777" w:rsidR="009903D0" w:rsidRDefault="009903D0" w:rsidP="009903D0">
            <w:r w:rsidRPr="00D70EEE">
              <w:t>Степанаван Микаелян 111/1</w:t>
            </w:r>
          </w:p>
        </w:tc>
        <w:tc>
          <w:tcPr>
            <w:tcW w:w="992" w:type="dxa"/>
            <w:vAlign w:val="bottom"/>
          </w:tcPr>
          <w:p w14:paraId="5437B7F7" w14:textId="6CD1BC66" w:rsidR="009903D0" w:rsidRPr="00A856DC" w:rsidRDefault="009903D0" w:rsidP="009903D0">
            <w:pPr>
              <w:rPr>
                <w:rFonts w:ascii="Sylfaen" w:hAnsi="Sylfaen"/>
                <w:bCs/>
                <w:color w:val="000000"/>
                <w:lang w:val="hy-AM"/>
              </w:rPr>
            </w:pPr>
            <w:r>
              <w:rPr>
                <w:rFonts w:ascii="Sylfaen" w:hAnsi="Sylfaen"/>
                <w:bCs/>
                <w:color w:val="000000"/>
                <w:lang w:val="hy-AM"/>
              </w:rPr>
              <w:t>1198</w:t>
            </w:r>
          </w:p>
        </w:tc>
        <w:tc>
          <w:tcPr>
            <w:tcW w:w="1985" w:type="dxa"/>
          </w:tcPr>
          <w:p w14:paraId="789960A9" w14:textId="03C1707B"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260A8219" w14:textId="77777777" w:rsidTr="00EC219A">
        <w:trPr>
          <w:trHeight w:val="246"/>
        </w:trPr>
        <w:tc>
          <w:tcPr>
            <w:tcW w:w="1424" w:type="dxa"/>
            <w:vAlign w:val="bottom"/>
          </w:tcPr>
          <w:p w14:paraId="31418DD9" w14:textId="77777777" w:rsidR="009903D0" w:rsidRDefault="009903D0" w:rsidP="009903D0">
            <w:pPr>
              <w:jc w:val="right"/>
              <w:rPr>
                <w:rFonts w:ascii="Calibri" w:hAnsi="Calibri"/>
                <w:color w:val="000000"/>
                <w:sz w:val="22"/>
                <w:szCs w:val="22"/>
              </w:rPr>
            </w:pPr>
            <w:r>
              <w:rPr>
                <w:rFonts w:ascii="Calibri" w:hAnsi="Calibri"/>
                <w:color w:val="000000"/>
                <w:sz w:val="22"/>
                <w:szCs w:val="22"/>
              </w:rPr>
              <w:t>26</w:t>
            </w:r>
          </w:p>
        </w:tc>
        <w:tc>
          <w:tcPr>
            <w:tcW w:w="1567" w:type="dxa"/>
            <w:vAlign w:val="bottom"/>
          </w:tcPr>
          <w:p w14:paraId="3AEB9C18"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15112150</w:t>
            </w:r>
          </w:p>
        </w:tc>
        <w:tc>
          <w:tcPr>
            <w:tcW w:w="1701" w:type="dxa"/>
            <w:vAlign w:val="bottom"/>
          </w:tcPr>
          <w:p w14:paraId="7BD00B86" w14:textId="77777777" w:rsidR="009903D0" w:rsidRPr="00EB5148" w:rsidRDefault="009903D0" w:rsidP="009903D0">
            <w:pPr>
              <w:rPr>
                <w:rFonts w:ascii="Sylfaen" w:hAnsi="Sylfaen"/>
                <w:sz w:val="18"/>
                <w:szCs w:val="18"/>
              </w:rPr>
            </w:pPr>
            <w:r w:rsidRPr="00EB5148">
              <w:rPr>
                <w:rFonts w:ascii="Sylfaen" w:hAnsi="Sylfaen"/>
                <w:sz w:val="18"/>
                <w:szCs w:val="18"/>
              </w:rPr>
              <w:t>Куриное  мясо /куриная грудка/</w:t>
            </w:r>
          </w:p>
        </w:tc>
        <w:tc>
          <w:tcPr>
            <w:tcW w:w="850" w:type="dxa"/>
          </w:tcPr>
          <w:p w14:paraId="77570677" w14:textId="77777777" w:rsidR="009903D0" w:rsidRPr="000B29F3" w:rsidRDefault="009903D0" w:rsidP="009903D0">
            <w:pPr>
              <w:jc w:val="center"/>
              <w:rPr>
                <w:rFonts w:ascii="GHEA Grapalat" w:hAnsi="GHEA Grapalat"/>
                <w:sz w:val="20"/>
              </w:rPr>
            </w:pPr>
          </w:p>
        </w:tc>
        <w:tc>
          <w:tcPr>
            <w:tcW w:w="1134" w:type="dxa"/>
          </w:tcPr>
          <w:p w14:paraId="60A00DEC" w14:textId="77777777" w:rsidR="009903D0" w:rsidRDefault="009903D0" w:rsidP="009903D0">
            <w:r w:rsidRPr="0060564A">
              <w:t>См. ниже</w:t>
            </w:r>
          </w:p>
        </w:tc>
        <w:tc>
          <w:tcPr>
            <w:tcW w:w="709" w:type="dxa"/>
            <w:vAlign w:val="center"/>
          </w:tcPr>
          <w:p w14:paraId="7742F8F6"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5F55FA97" w14:textId="77777777" w:rsidR="009903D0" w:rsidRDefault="009903D0" w:rsidP="009903D0">
            <w:pPr>
              <w:jc w:val="right"/>
              <w:rPr>
                <w:rFonts w:ascii="Calibri" w:hAnsi="Calibri"/>
                <w:color w:val="000000"/>
                <w:sz w:val="22"/>
                <w:szCs w:val="22"/>
              </w:rPr>
            </w:pPr>
          </w:p>
        </w:tc>
        <w:tc>
          <w:tcPr>
            <w:tcW w:w="851" w:type="dxa"/>
            <w:vAlign w:val="bottom"/>
          </w:tcPr>
          <w:p w14:paraId="007B4B33"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15009CED" w14:textId="0B737F7C" w:rsidR="009903D0" w:rsidRPr="005451DC" w:rsidRDefault="009903D0" w:rsidP="009903D0">
            <w:pPr>
              <w:rPr>
                <w:rFonts w:ascii="Sylfaen" w:hAnsi="Sylfaen"/>
                <w:bCs/>
                <w:color w:val="000000"/>
                <w:lang w:val="hy-AM"/>
              </w:rPr>
            </w:pPr>
            <w:r>
              <w:rPr>
                <w:rFonts w:ascii="Sylfaen" w:hAnsi="Sylfaen"/>
                <w:bCs/>
                <w:color w:val="000000"/>
                <w:lang w:val="hy-AM"/>
              </w:rPr>
              <w:t>270</w:t>
            </w:r>
          </w:p>
        </w:tc>
        <w:tc>
          <w:tcPr>
            <w:tcW w:w="1134" w:type="dxa"/>
          </w:tcPr>
          <w:p w14:paraId="5390E8D2" w14:textId="77777777" w:rsidR="009903D0" w:rsidRDefault="009903D0" w:rsidP="009903D0">
            <w:r w:rsidRPr="00D70EEE">
              <w:t>Степанаван Микаелян 111/1</w:t>
            </w:r>
          </w:p>
        </w:tc>
        <w:tc>
          <w:tcPr>
            <w:tcW w:w="992" w:type="dxa"/>
            <w:vAlign w:val="bottom"/>
          </w:tcPr>
          <w:p w14:paraId="79409285" w14:textId="321518FD" w:rsidR="009903D0" w:rsidRPr="005451DC" w:rsidRDefault="009903D0" w:rsidP="009903D0">
            <w:pPr>
              <w:rPr>
                <w:rFonts w:ascii="Sylfaen" w:hAnsi="Sylfaen"/>
                <w:bCs/>
                <w:color w:val="000000"/>
                <w:lang w:val="hy-AM"/>
              </w:rPr>
            </w:pPr>
            <w:r>
              <w:rPr>
                <w:rFonts w:ascii="Sylfaen" w:hAnsi="Sylfaen"/>
                <w:bCs/>
                <w:color w:val="000000"/>
                <w:lang w:val="hy-AM"/>
              </w:rPr>
              <w:t>270</w:t>
            </w:r>
          </w:p>
        </w:tc>
        <w:tc>
          <w:tcPr>
            <w:tcW w:w="1985" w:type="dxa"/>
          </w:tcPr>
          <w:p w14:paraId="3D41F2C0" w14:textId="675B3C6D"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76D76491" w14:textId="77777777" w:rsidTr="00EC219A">
        <w:trPr>
          <w:trHeight w:val="246"/>
        </w:trPr>
        <w:tc>
          <w:tcPr>
            <w:tcW w:w="1424" w:type="dxa"/>
            <w:vAlign w:val="bottom"/>
          </w:tcPr>
          <w:p w14:paraId="7C2DC475" w14:textId="77777777" w:rsidR="009903D0" w:rsidRDefault="009903D0" w:rsidP="009903D0">
            <w:pPr>
              <w:jc w:val="right"/>
              <w:rPr>
                <w:rFonts w:ascii="Calibri" w:hAnsi="Calibri"/>
                <w:color w:val="000000"/>
                <w:sz w:val="22"/>
                <w:szCs w:val="22"/>
              </w:rPr>
            </w:pPr>
            <w:r>
              <w:rPr>
                <w:rFonts w:ascii="Calibri" w:hAnsi="Calibri"/>
                <w:color w:val="000000"/>
                <w:sz w:val="22"/>
                <w:szCs w:val="22"/>
              </w:rPr>
              <w:lastRenderedPageBreak/>
              <w:t>27</w:t>
            </w:r>
          </w:p>
        </w:tc>
        <w:tc>
          <w:tcPr>
            <w:tcW w:w="1567" w:type="dxa"/>
            <w:vAlign w:val="bottom"/>
          </w:tcPr>
          <w:p w14:paraId="02D6B25F"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15111120</w:t>
            </w:r>
          </w:p>
        </w:tc>
        <w:tc>
          <w:tcPr>
            <w:tcW w:w="1701" w:type="dxa"/>
            <w:vAlign w:val="bottom"/>
          </w:tcPr>
          <w:p w14:paraId="01858F5A" w14:textId="77777777" w:rsidR="009903D0" w:rsidRPr="00EB5148" w:rsidRDefault="009903D0" w:rsidP="009903D0">
            <w:pPr>
              <w:rPr>
                <w:rFonts w:ascii="Sylfaen" w:hAnsi="Sylfaen"/>
                <w:sz w:val="18"/>
                <w:szCs w:val="18"/>
              </w:rPr>
            </w:pPr>
            <w:r w:rsidRPr="00EB5148">
              <w:rPr>
                <w:rFonts w:ascii="Sylfaen" w:hAnsi="Sylfaen"/>
                <w:sz w:val="18"/>
                <w:szCs w:val="18"/>
              </w:rPr>
              <w:t>Говяжье мясо</w:t>
            </w:r>
          </w:p>
        </w:tc>
        <w:tc>
          <w:tcPr>
            <w:tcW w:w="850" w:type="dxa"/>
          </w:tcPr>
          <w:p w14:paraId="7BD922F2" w14:textId="77777777" w:rsidR="009903D0" w:rsidRPr="000B29F3" w:rsidRDefault="009903D0" w:rsidP="009903D0">
            <w:pPr>
              <w:jc w:val="center"/>
              <w:rPr>
                <w:rFonts w:ascii="GHEA Grapalat" w:hAnsi="GHEA Grapalat"/>
                <w:sz w:val="20"/>
              </w:rPr>
            </w:pPr>
          </w:p>
        </w:tc>
        <w:tc>
          <w:tcPr>
            <w:tcW w:w="1134" w:type="dxa"/>
          </w:tcPr>
          <w:p w14:paraId="541E980A" w14:textId="77777777" w:rsidR="009903D0" w:rsidRDefault="009903D0" w:rsidP="009903D0">
            <w:r w:rsidRPr="0060564A">
              <w:t>См. ниже</w:t>
            </w:r>
          </w:p>
        </w:tc>
        <w:tc>
          <w:tcPr>
            <w:tcW w:w="709" w:type="dxa"/>
            <w:vAlign w:val="center"/>
          </w:tcPr>
          <w:p w14:paraId="34BBA7A7" w14:textId="77777777" w:rsidR="009903D0" w:rsidRPr="00E663AF" w:rsidRDefault="009903D0" w:rsidP="009903D0">
            <w:pPr>
              <w:rPr>
                <w:rFonts w:ascii="GHEA Grapalat" w:hAnsi="GHEA Grapalat"/>
                <w:sz w:val="20"/>
                <w:szCs w:val="20"/>
              </w:rPr>
            </w:pPr>
            <w:r>
              <w:rPr>
                <w:rFonts w:ascii="Sylfaen" w:hAnsi="Sylfaen" w:cs="Sylfaen"/>
                <w:sz w:val="20"/>
                <w:szCs w:val="20"/>
              </w:rPr>
              <w:t>кг</w:t>
            </w:r>
          </w:p>
        </w:tc>
        <w:tc>
          <w:tcPr>
            <w:tcW w:w="992" w:type="dxa"/>
            <w:vAlign w:val="bottom"/>
          </w:tcPr>
          <w:p w14:paraId="1E1B7A5A" w14:textId="77777777" w:rsidR="009903D0" w:rsidRDefault="009903D0" w:rsidP="009903D0">
            <w:pPr>
              <w:jc w:val="right"/>
              <w:rPr>
                <w:rFonts w:ascii="Calibri" w:hAnsi="Calibri"/>
                <w:color w:val="000000"/>
                <w:sz w:val="22"/>
                <w:szCs w:val="22"/>
              </w:rPr>
            </w:pPr>
          </w:p>
        </w:tc>
        <w:tc>
          <w:tcPr>
            <w:tcW w:w="851" w:type="dxa"/>
            <w:vAlign w:val="bottom"/>
          </w:tcPr>
          <w:p w14:paraId="1F318984"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4A7556FB" w14:textId="1EB978AE" w:rsidR="009903D0" w:rsidRPr="00F74636" w:rsidRDefault="009903D0" w:rsidP="009903D0">
            <w:pPr>
              <w:rPr>
                <w:rFonts w:ascii="Sylfaen" w:hAnsi="Sylfaen"/>
                <w:bCs/>
                <w:color w:val="000000"/>
                <w:lang w:val="hy-AM"/>
              </w:rPr>
            </w:pPr>
            <w:r>
              <w:rPr>
                <w:rFonts w:ascii="Sylfaen" w:hAnsi="Sylfaen"/>
                <w:bCs/>
                <w:color w:val="000000"/>
                <w:lang w:val="hy-AM"/>
              </w:rPr>
              <w:t>200</w:t>
            </w:r>
          </w:p>
        </w:tc>
        <w:tc>
          <w:tcPr>
            <w:tcW w:w="1134" w:type="dxa"/>
          </w:tcPr>
          <w:p w14:paraId="1296C6B5" w14:textId="77777777" w:rsidR="009903D0" w:rsidRDefault="009903D0" w:rsidP="009903D0">
            <w:r w:rsidRPr="00D70EEE">
              <w:t>Степанаван Микаелян 111/1</w:t>
            </w:r>
          </w:p>
        </w:tc>
        <w:tc>
          <w:tcPr>
            <w:tcW w:w="992" w:type="dxa"/>
            <w:vAlign w:val="bottom"/>
          </w:tcPr>
          <w:p w14:paraId="3D51DA55" w14:textId="4EAF9624" w:rsidR="009903D0" w:rsidRPr="00F74636" w:rsidRDefault="009903D0" w:rsidP="009903D0">
            <w:pPr>
              <w:rPr>
                <w:rFonts w:ascii="Sylfaen" w:hAnsi="Sylfaen"/>
                <w:bCs/>
                <w:color w:val="000000"/>
                <w:lang w:val="hy-AM"/>
              </w:rPr>
            </w:pPr>
            <w:r>
              <w:rPr>
                <w:rFonts w:ascii="Sylfaen" w:hAnsi="Sylfaen"/>
                <w:bCs/>
                <w:color w:val="000000"/>
                <w:lang w:val="hy-AM"/>
              </w:rPr>
              <w:t>200</w:t>
            </w:r>
          </w:p>
        </w:tc>
        <w:tc>
          <w:tcPr>
            <w:tcW w:w="1985" w:type="dxa"/>
          </w:tcPr>
          <w:p w14:paraId="0831BAC9" w14:textId="12CA64E4"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5C1E5515" w14:textId="77777777" w:rsidTr="00EC219A">
        <w:trPr>
          <w:trHeight w:val="246"/>
        </w:trPr>
        <w:tc>
          <w:tcPr>
            <w:tcW w:w="1424" w:type="dxa"/>
            <w:vAlign w:val="bottom"/>
          </w:tcPr>
          <w:p w14:paraId="403A0DAE" w14:textId="77777777" w:rsidR="009903D0" w:rsidRDefault="009903D0" w:rsidP="009903D0">
            <w:pPr>
              <w:jc w:val="right"/>
              <w:rPr>
                <w:rFonts w:ascii="Calibri" w:hAnsi="Calibri"/>
                <w:color w:val="000000"/>
                <w:sz w:val="22"/>
                <w:szCs w:val="22"/>
              </w:rPr>
            </w:pPr>
            <w:r>
              <w:rPr>
                <w:rFonts w:ascii="Calibri" w:hAnsi="Calibri"/>
                <w:color w:val="000000"/>
                <w:sz w:val="22"/>
                <w:szCs w:val="22"/>
              </w:rPr>
              <w:t>28</w:t>
            </w:r>
          </w:p>
        </w:tc>
        <w:tc>
          <w:tcPr>
            <w:tcW w:w="1567" w:type="dxa"/>
            <w:vAlign w:val="bottom"/>
          </w:tcPr>
          <w:p w14:paraId="0E2BA18F"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15321000</w:t>
            </w:r>
          </w:p>
        </w:tc>
        <w:tc>
          <w:tcPr>
            <w:tcW w:w="1701" w:type="dxa"/>
            <w:vAlign w:val="bottom"/>
          </w:tcPr>
          <w:p w14:paraId="3AE19A28" w14:textId="77777777" w:rsidR="009903D0" w:rsidRPr="00EB5148" w:rsidRDefault="009903D0" w:rsidP="009903D0">
            <w:pPr>
              <w:rPr>
                <w:rFonts w:ascii="Sylfaen" w:hAnsi="Sylfaen"/>
                <w:sz w:val="18"/>
                <w:szCs w:val="18"/>
              </w:rPr>
            </w:pPr>
            <w:r w:rsidRPr="00EB5148">
              <w:rPr>
                <w:rFonts w:ascii="Sylfaen" w:hAnsi="Sylfaen"/>
                <w:sz w:val="18"/>
                <w:szCs w:val="18"/>
              </w:rPr>
              <w:t>Фруктовый сок</w:t>
            </w:r>
          </w:p>
        </w:tc>
        <w:tc>
          <w:tcPr>
            <w:tcW w:w="850" w:type="dxa"/>
          </w:tcPr>
          <w:p w14:paraId="7BE3B4A3" w14:textId="77777777" w:rsidR="009903D0" w:rsidRPr="000B29F3" w:rsidRDefault="009903D0" w:rsidP="009903D0">
            <w:pPr>
              <w:jc w:val="center"/>
              <w:rPr>
                <w:rFonts w:ascii="GHEA Grapalat" w:hAnsi="GHEA Grapalat"/>
                <w:sz w:val="20"/>
              </w:rPr>
            </w:pPr>
          </w:p>
        </w:tc>
        <w:tc>
          <w:tcPr>
            <w:tcW w:w="1134" w:type="dxa"/>
          </w:tcPr>
          <w:p w14:paraId="6995D5B0" w14:textId="77777777" w:rsidR="009903D0" w:rsidRDefault="009903D0" w:rsidP="009903D0">
            <w:r w:rsidRPr="0060564A">
              <w:t>См. ниже</w:t>
            </w:r>
          </w:p>
        </w:tc>
        <w:tc>
          <w:tcPr>
            <w:tcW w:w="709" w:type="dxa"/>
            <w:vAlign w:val="center"/>
          </w:tcPr>
          <w:p w14:paraId="3433A02C" w14:textId="77777777" w:rsidR="009903D0" w:rsidRPr="007F4D84" w:rsidRDefault="009903D0" w:rsidP="009903D0">
            <w:pPr>
              <w:rPr>
                <w:rFonts w:ascii="Sylfaen" w:hAnsi="Sylfaen"/>
                <w:sz w:val="20"/>
                <w:szCs w:val="20"/>
                <w:lang w:val="en-US"/>
              </w:rPr>
            </w:pPr>
            <w:proofErr w:type="spellStart"/>
            <w:r>
              <w:rPr>
                <w:rFonts w:ascii="Sylfaen" w:hAnsi="Sylfaen"/>
                <w:sz w:val="20"/>
                <w:szCs w:val="20"/>
                <w:lang w:val="en-US"/>
              </w:rPr>
              <w:t>литр</w:t>
            </w:r>
            <w:proofErr w:type="spellEnd"/>
          </w:p>
        </w:tc>
        <w:tc>
          <w:tcPr>
            <w:tcW w:w="992" w:type="dxa"/>
            <w:vAlign w:val="bottom"/>
          </w:tcPr>
          <w:p w14:paraId="3B948CA7" w14:textId="77777777" w:rsidR="009903D0" w:rsidRDefault="009903D0" w:rsidP="009903D0">
            <w:pPr>
              <w:jc w:val="right"/>
              <w:rPr>
                <w:rFonts w:ascii="Calibri" w:hAnsi="Calibri"/>
                <w:color w:val="000000"/>
                <w:sz w:val="22"/>
                <w:szCs w:val="22"/>
              </w:rPr>
            </w:pPr>
          </w:p>
        </w:tc>
        <w:tc>
          <w:tcPr>
            <w:tcW w:w="851" w:type="dxa"/>
            <w:vAlign w:val="bottom"/>
          </w:tcPr>
          <w:p w14:paraId="4CE4C63F"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7F964815" w14:textId="517EB916" w:rsidR="009903D0" w:rsidRPr="00A856DC" w:rsidRDefault="009903D0" w:rsidP="009903D0">
            <w:pPr>
              <w:rPr>
                <w:rFonts w:ascii="Sylfaen" w:hAnsi="Sylfaen"/>
                <w:bCs/>
                <w:color w:val="000000"/>
                <w:lang w:val="hy-AM"/>
              </w:rPr>
            </w:pPr>
            <w:r>
              <w:rPr>
                <w:rFonts w:ascii="Sylfaen" w:hAnsi="Sylfaen"/>
                <w:bCs/>
                <w:color w:val="000000"/>
                <w:lang w:val="hy-AM"/>
              </w:rPr>
              <w:t>400</w:t>
            </w:r>
          </w:p>
        </w:tc>
        <w:tc>
          <w:tcPr>
            <w:tcW w:w="1134" w:type="dxa"/>
          </w:tcPr>
          <w:p w14:paraId="43584EBB" w14:textId="77777777" w:rsidR="009903D0" w:rsidRDefault="009903D0" w:rsidP="009903D0">
            <w:r w:rsidRPr="00D70EEE">
              <w:t>Степанаван Микаелян 111/1</w:t>
            </w:r>
          </w:p>
        </w:tc>
        <w:tc>
          <w:tcPr>
            <w:tcW w:w="992" w:type="dxa"/>
            <w:vAlign w:val="bottom"/>
          </w:tcPr>
          <w:p w14:paraId="2DD13493" w14:textId="7D3CEB66" w:rsidR="009903D0" w:rsidRPr="00A856DC" w:rsidRDefault="009903D0" w:rsidP="009903D0">
            <w:pPr>
              <w:rPr>
                <w:rFonts w:ascii="Sylfaen" w:hAnsi="Sylfaen"/>
                <w:bCs/>
                <w:color w:val="000000"/>
                <w:lang w:val="hy-AM"/>
              </w:rPr>
            </w:pPr>
            <w:r>
              <w:rPr>
                <w:rFonts w:ascii="Sylfaen" w:hAnsi="Sylfaen"/>
                <w:bCs/>
                <w:color w:val="000000"/>
                <w:lang w:val="hy-AM"/>
              </w:rPr>
              <w:t>400</w:t>
            </w:r>
          </w:p>
        </w:tc>
        <w:tc>
          <w:tcPr>
            <w:tcW w:w="1985" w:type="dxa"/>
          </w:tcPr>
          <w:p w14:paraId="4DDAC0AC" w14:textId="3CCEFDF8"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09D9420A" w14:textId="77777777" w:rsidTr="00EC219A">
        <w:trPr>
          <w:trHeight w:val="246"/>
        </w:trPr>
        <w:tc>
          <w:tcPr>
            <w:tcW w:w="1424" w:type="dxa"/>
            <w:vAlign w:val="bottom"/>
          </w:tcPr>
          <w:p w14:paraId="12B2F53A" w14:textId="77777777" w:rsidR="009903D0" w:rsidRDefault="009903D0" w:rsidP="009903D0">
            <w:pPr>
              <w:jc w:val="right"/>
              <w:rPr>
                <w:rFonts w:ascii="Calibri" w:hAnsi="Calibri"/>
                <w:color w:val="000000"/>
                <w:sz w:val="22"/>
                <w:szCs w:val="22"/>
              </w:rPr>
            </w:pPr>
            <w:r>
              <w:rPr>
                <w:rFonts w:ascii="Calibri" w:hAnsi="Calibri"/>
                <w:color w:val="000000"/>
                <w:sz w:val="22"/>
                <w:szCs w:val="22"/>
              </w:rPr>
              <w:t>29</w:t>
            </w:r>
          </w:p>
        </w:tc>
        <w:tc>
          <w:tcPr>
            <w:tcW w:w="1567" w:type="dxa"/>
            <w:vAlign w:val="bottom"/>
          </w:tcPr>
          <w:p w14:paraId="76766970" w14:textId="77777777" w:rsidR="009903D0" w:rsidRPr="000B29F3" w:rsidRDefault="009903D0" w:rsidP="009903D0">
            <w:pPr>
              <w:rPr>
                <w:rFonts w:ascii="GHEA Grapalat" w:hAnsi="GHEA Grapalat"/>
                <w:sz w:val="20"/>
                <w:szCs w:val="20"/>
              </w:rPr>
            </w:pPr>
            <w:r w:rsidRPr="000B29F3">
              <w:rPr>
                <w:rFonts w:ascii="GHEA Grapalat" w:hAnsi="GHEA Grapalat"/>
                <w:sz w:val="20"/>
                <w:szCs w:val="20"/>
              </w:rPr>
              <w:t>15541200</w:t>
            </w:r>
          </w:p>
        </w:tc>
        <w:tc>
          <w:tcPr>
            <w:tcW w:w="1701" w:type="dxa"/>
            <w:vAlign w:val="bottom"/>
          </w:tcPr>
          <w:p w14:paraId="37B7F6CF" w14:textId="77777777" w:rsidR="009903D0" w:rsidRPr="00951172" w:rsidRDefault="009903D0" w:rsidP="009903D0">
            <w:pPr>
              <w:rPr>
                <w:rFonts w:ascii="Sylfaen" w:hAnsi="Sylfaen"/>
                <w:lang w:val="en-US"/>
              </w:rPr>
            </w:pPr>
            <w:proofErr w:type="spellStart"/>
            <w:r>
              <w:rPr>
                <w:rFonts w:ascii="Sylfaen" w:hAnsi="Sylfaen" w:cs="Sylfaen"/>
                <w:lang w:val="en-US"/>
              </w:rPr>
              <w:t>Сыр</w:t>
            </w:r>
            <w:proofErr w:type="spellEnd"/>
            <w:r>
              <w:rPr>
                <w:rFonts w:ascii="Sylfaen" w:hAnsi="Sylfaen" w:cs="Sylfaen"/>
                <w:lang w:val="en-US"/>
              </w:rPr>
              <w:t xml:space="preserve"> /</w:t>
            </w:r>
            <w:proofErr w:type="spellStart"/>
            <w:r>
              <w:rPr>
                <w:rFonts w:ascii="Sylfaen" w:hAnsi="Sylfaen" w:cs="Sylfaen"/>
                <w:lang w:val="en-US"/>
              </w:rPr>
              <w:t>Чанах</w:t>
            </w:r>
            <w:proofErr w:type="spellEnd"/>
            <w:r>
              <w:rPr>
                <w:rFonts w:ascii="Sylfaen" w:hAnsi="Sylfaen" w:cs="Sylfaen"/>
                <w:lang w:val="en-US"/>
              </w:rPr>
              <w:t>/</w:t>
            </w:r>
          </w:p>
        </w:tc>
        <w:tc>
          <w:tcPr>
            <w:tcW w:w="850" w:type="dxa"/>
          </w:tcPr>
          <w:p w14:paraId="27842643" w14:textId="77777777" w:rsidR="009903D0" w:rsidRPr="000B29F3" w:rsidRDefault="009903D0" w:rsidP="009903D0">
            <w:pPr>
              <w:jc w:val="center"/>
              <w:rPr>
                <w:rFonts w:ascii="GHEA Grapalat" w:hAnsi="GHEA Grapalat"/>
                <w:sz w:val="20"/>
              </w:rPr>
            </w:pPr>
          </w:p>
        </w:tc>
        <w:tc>
          <w:tcPr>
            <w:tcW w:w="1134" w:type="dxa"/>
          </w:tcPr>
          <w:p w14:paraId="13BCA19F" w14:textId="77777777" w:rsidR="009903D0" w:rsidRDefault="009903D0" w:rsidP="009903D0">
            <w:r w:rsidRPr="0060564A">
              <w:t>См. ниже</w:t>
            </w:r>
          </w:p>
        </w:tc>
        <w:tc>
          <w:tcPr>
            <w:tcW w:w="709" w:type="dxa"/>
          </w:tcPr>
          <w:p w14:paraId="46911CF7"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4810FF27" w14:textId="77777777" w:rsidR="009903D0" w:rsidRDefault="009903D0" w:rsidP="009903D0">
            <w:pPr>
              <w:jc w:val="right"/>
              <w:rPr>
                <w:rFonts w:ascii="Calibri" w:hAnsi="Calibri"/>
                <w:color w:val="000000"/>
                <w:sz w:val="22"/>
                <w:szCs w:val="22"/>
              </w:rPr>
            </w:pPr>
          </w:p>
        </w:tc>
        <w:tc>
          <w:tcPr>
            <w:tcW w:w="851" w:type="dxa"/>
            <w:vAlign w:val="bottom"/>
          </w:tcPr>
          <w:p w14:paraId="4F1969B0"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1CF85BB5" w14:textId="6B4584E3" w:rsidR="009903D0" w:rsidRPr="00F74636" w:rsidRDefault="009903D0" w:rsidP="009903D0">
            <w:pPr>
              <w:rPr>
                <w:rFonts w:ascii="Sylfaen" w:hAnsi="Sylfaen"/>
                <w:bCs/>
                <w:color w:val="000000"/>
                <w:lang w:val="hy-AM"/>
              </w:rPr>
            </w:pPr>
            <w:r>
              <w:rPr>
                <w:rFonts w:ascii="Sylfaen" w:hAnsi="Sylfaen"/>
                <w:bCs/>
                <w:color w:val="000000"/>
                <w:lang w:val="hy-AM"/>
              </w:rPr>
              <w:t>60</w:t>
            </w:r>
          </w:p>
        </w:tc>
        <w:tc>
          <w:tcPr>
            <w:tcW w:w="1134" w:type="dxa"/>
          </w:tcPr>
          <w:p w14:paraId="7EE2EF43" w14:textId="77777777" w:rsidR="009903D0" w:rsidRDefault="009903D0" w:rsidP="009903D0">
            <w:r w:rsidRPr="00D70EEE">
              <w:t>Степанаван Микаелян 111/1</w:t>
            </w:r>
          </w:p>
        </w:tc>
        <w:tc>
          <w:tcPr>
            <w:tcW w:w="992" w:type="dxa"/>
            <w:vAlign w:val="bottom"/>
          </w:tcPr>
          <w:p w14:paraId="6301EC9A" w14:textId="4711658E" w:rsidR="009903D0" w:rsidRPr="00F74636" w:rsidRDefault="009903D0" w:rsidP="009903D0">
            <w:pPr>
              <w:rPr>
                <w:rFonts w:ascii="Sylfaen" w:hAnsi="Sylfaen"/>
                <w:bCs/>
                <w:color w:val="000000"/>
                <w:lang w:val="hy-AM"/>
              </w:rPr>
            </w:pPr>
            <w:r>
              <w:rPr>
                <w:rFonts w:ascii="Sylfaen" w:hAnsi="Sylfaen"/>
                <w:bCs/>
                <w:color w:val="000000"/>
                <w:lang w:val="hy-AM"/>
              </w:rPr>
              <w:t>60</w:t>
            </w:r>
          </w:p>
        </w:tc>
        <w:tc>
          <w:tcPr>
            <w:tcW w:w="1985" w:type="dxa"/>
          </w:tcPr>
          <w:p w14:paraId="5BDEB52C" w14:textId="39AB6F0D"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40C07B14" w14:textId="77777777" w:rsidTr="00335972">
        <w:trPr>
          <w:trHeight w:val="1179"/>
        </w:trPr>
        <w:tc>
          <w:tcPr>
            <w:tcW w:w="1424" w:type="dxa"/>
            <w:vAlign w:val="bottom"/>
          </w:tcPr>
          <w:p w14:paraId="6EC72012" w14:textId="77777777" w:rsidR="009903D0" w:rsidRDefault="009903D0" w:rsidP="009903D0">
            <w:pPr>
              <w:jc w:val="right"/>
              <w:rPr>
                <w:rFonts w:ascii="Calibri" w:hAnsi="Calibri"/>
                <w:color w:val="000000"/>
                <w:sz w:val="22"/>
                <w:szCs w:val="22"/>
              </w:rPr>
            </w:pPr>
            <w:r>
              <w:rPr>
                <w:rFonts w:ascii="Calibri" w:hAnsi="Calibri"/>
                <w:color w:val="000000"/>
                <w:sz w:val="22"/>
                <w:szCs w:val="22"/>
              </w:rPr>
              <w:t>30</w:t>
            </w:r>
          </w:p>
        </w:tc>
        <w:tc>
          <w:tcPr>
            <w:tcW w:w="1567" w:type="dxa"/>
            <w:vAlign w:val="bottom"/>
          </w:tcPr>
          <w:p w14:paraId="68263358" w14:textId="77777777" w:rsidR="009903D0" w:rsidRPr="000B29F3" w:rsidRDefault="009903D0" w:rsidP="009903D0">
            <w:pPr>
              <w:rPr>
                <w:rFonts w:ascii="GHEA Grapalat" w:hAnsi="GHEA Grapalat"/>
                <w:sz w:val="20"/>
                <w:szCs w:val="20"/>
              </w:rPr>
            </w:pPr>
            <w:r w:rsidRPr="003C2340">
              <w:rPr>
                <w:rFonts w:ascii="GHEA Grapalat" w:hAnsi="GHEA Grapalat"/>
                <w:sz w:val="20"/>
                <w:szCs w:val="20"/>
              </w:rPr>
              <w:t>15131100</w:t>
            </w:r>
          </w:p>
        </w:tc>
        <w:tc>
          <w:tcPr>
            <w:tcW w:w="1701" w:type="dxa"/>
            <w:vAlign w:val="bottom"/>
          </w:tcPr>
          <w:p w14:paraId="1C8CAAE3" w14:textId="77777777" w:rsidR="009903D0" w:rsidRPr="00951172" w:rsidRDefault="009903D0" w:rsidP="009903D0">
            <w:pPr>
              <w:rPr>
                <w:rFonts w:ascii="Sylfaen" w:hAnsi="Sylfaen" w:cs="Sylfaen"/>
                <w:lang w:val="en-US"/>
              </w:rPr>
            </w:pPr>
            <w:proofErr w:type="spellStart"/>
            <w:r>
              <w:rPr>
                <w:rFonts w:ascii="Sylfaen" w:hAnsi="Sylfaen" w:cs="Sylfaen"/>
                <w:lang w:val="en-US"/>
              </w:rPr>
              <w:t>Сосиски</w:t>
            </w:r>
            <w:proofErr w:type="spellEnd"/>
            <w:r>
              <w:rPr>
                <w:rFonts w:ascii="Sylfaen" w:hAnsi="Sylfaen" w:cs="Sylfaen"/>
                <w:lang w:val="en-US"/>
              </w:rPr>
              <w:t xml:space="preserve"> </w:t>
            </w:r>
          </w:p>
        </w:tc>
        <w:tc>
          <w:tcPr>
            <w:tcW w:w="850" w:type="dxa"/>
          </w:tcPr>
          <w:p w14:paraId="5B8479DD" w14:textId="77777777" w:rsidR="009903D0" w:rsidRPr="000B29F3" w:rsidRDefault="009903D0" w:rsidP="009903D0">
            <w:pPr>
              <w:jc w:val="center"/>
              <w:rPr>
                <w:rFonts w:ascii="GHEA Grapalat" w:hAnsi="GHEA Grapalat"/>
                <w:sz w:val="20"/>
              </w:rPr>
            </w:pPr>
          </w:p>
        </w:tc>
        <w:tc>
          <w:tcPr>
            <w:tcW w:w="1134" w:type="dxa"/>
          </w:tcPr>
          <w:p w14:paraId="0444045B" w14:textId="77777777" w:rsidR="009903D0" w:rsidRDefault="009903D0" w:rsidP="009903D0">
            <w:r w:rsidRPr="0060564A">
              <w:t>См. ниже</w:t>
            </w:r>
          </w:p>
        </w:tc>
        <w:tc>
          <w:tcPr>
            <w:tcW w:w="709" w:type="dxa"/>
          </w:tcPr>
          <w:p w14:paraId="4067CE35"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695E951A" w14:textId="77777777" w:rsidR="009903D0" w:rsidRDefault="009903D0" w:rsidP="009903D0">
            <w:pPr>
              <w:jc w:val="right"/>
              <w:rPr>
                <w:rFonts w:ascii="Calibri" w:hAnsi="Calibri"/>
                <w:color w:val="000000"/>
                <w:sz w:val="22"/>
                <w:szCs w:val="22"/>
              </w:rPr>
            </w:pPr>
          </w:p>
        </w:tc>
        <w:tc>
          <w:tcPr>
            <w:tcW w:w="851" w:type="dxa"/>
            <w:vAlign w:val="bottom"/>
          </w:tcPr>
          <w:p w14:paraId="6C8AFC15"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2AF59237" w14:textId="7DAD8BEF" w:rsidR="009903D0" w:rsidRPr="007026CC" w:rsidRDefault="009903D0" w:rsidP="009903D0">
            <w:pPr>
              <w:rPr>
                <w:rFonts w:ascii="Sylfaen" w:hAnsi="Sylfaen"/>
                <w:bCs/>
                <w:color w:val="000000"/>
                <w:lang w:val="hy-AM"/>
              </w:rPr>
            </w:pPr>
            <w:r>
              <w:rPr>
                <w:rFonts w:ascii="Sylfaen" w:hAnsi="Sylfaen"/>
                <w:bCs/>
                <w:color w:val="000000"/>
                <w:lang w:val="hy-AM"/>
              </w:rPr>
              <w:t>80</w:t>
            </w:r>
          </w:p>
        </w:tc>
        <w:tc>
          <w:tcPr>
            <w:tcW w:w="1134" w:type="dxa"/>
          </w:tcPr>
          <w:p w14:paraId="29F700B4" w14:textId="77777777" w:rsidR="009903D0" w:rsidRDefault="009903D0" w:rsidP="009903D0">
            <w:r w:rsidRPr="00D70EEE">
              <w:t>Степанаван Микаелян 111/1</w:t>
            </w:r>
          </w:p>
        </w:tc>
        <w:tc>
          <w:tcPr>
            <w:tcW w:w="992" w:type="dxa"/>
            <w:vAlign w:val="bottom"/>
          </w:tcPr>
          <w:p w14:paraId="03E2C020" w14:textId="081B0055" w:rsidR="009903D0" w:rsidRPr="007026CC" w:rsidRDefault="009903D0" w:rsidP="009903D0">
            <w:pPr>
              <w:rPr>
                <w:rFonts w:ascii="Sylfaen" w:hAnsi="Sylfaen"/>
                <w:bCs/>
                <w:color w:val="000000"/>
                <w:lang w:val="hy-AM"/>
              </w:rPr>
            </w:pPr>
            <w:r>
              <w:rPr>
                <w:rFonts w:ascii="Sylfaen" w:hAnsi="Sylfaen"/>
                <w:bCs/>
                <w:color w:val="000000"/>
                <w:lang w:val="hy-AM"/>
              </w:rPr>
              <w:t>80</w:t>
            </w:r>
          </w:p>
        </w:tc>
        <w:tc>
          <w:tcPr>
            <w:tcW w:w="1985" w:type="dxa"/>
          </w:tcPr>
          <w:p w14:paraId="2CF15116" w14:textId="49DC3A0E"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442BFEE7" w14:textId="77777777" w:rsidTr="00575D4B">
        <w:trPr>
          <w:trHeight w:val="246"/>
        </w:trPr>
        <w:tc>
          <w:tcPr>
            <w:tcW w:w="1424" w:type="dxa"/>
            <w:vAlign w:val="bottom"/>
          </w:tcPr>
          <w:p w14:paraId="333E900C" w14:textId="77777777" w:rsidR="009903D0" w:rsidRPr="00335972" w:rsidRDefault="009903D0" w:rsidP="009903D0">
            <w:pPr>
              <w:jc w:val="right"/>
              <w:rPr>
                <w:rFonts w:ascii="Sylfaen" w:hAnsi="Sylfaen"/>
                <w:color w:val="000000"/>
                <w:sz w:val="22"/>
                <w:szCs w:val="22"/>
                <w:lang w:val="hy-AM"/>
              </w:rPr>
            </w:pPr>
            <w:r>
              <w:rPr>
                <w:rFonts w:ascii="Sylfaen" w:hAnsi="Sylfaen"/>
                <w:color w:val="000000"/>
                <w:sz w:val="22"/>
                <w:szCs w:val="22"/>
                <w:lang w:val="hy-AM"/>
              </w:rPr>
              <w:t>31</w:t>
            </w:r>
          </w:p>
        </w:tc>
        <w:tc>
          <w:tcPr>
            <w:tcW w:w="1567" w:type="dxa"/>
            <w:vAlign w:val="bottom"/>
          </w:tcPr>
          <w:p w14:paraId="0228F7C7" w14:textId="77777777" w:rsidR="009903D0" w:rsidRPr="00A74DF3" w:rsidRDefault="009903D0" w:rsidP="009903D0">
            <w:pPr>
              <w:rPr>
                <w:rFonts w:ascii="Sylfaen" w:hAnsi="Sylfaen"/>
                <w:lang w:val="hy-AM"/>
              </w:rPr>
            </w:pPr>
            <w:r>
              <w:rPr>
                <w:rFonts w:ascii="Sylfaen" w:hAnsi="Sylfaen"/>
                <w:lang w:val="hy-AM"/>
              </w:rPr>
              <w:t>02031110</w:t>
            </w:r>
          </w:p>
        </w:tc>
        <w:tc>
          <w:tcPr>
            <w:tcW w:w="1701" w:type="dxa"/>
          </w:tcPr>
          <w:p w14:paraId="78B6317B" w14:textId="77777777" w:rsidR="009903D0" w:rsidRPr="00213345" w:rsidRDefault="009903D0" w:rsidP="009903D0">
            <w:r w:rsidRPr="00213345">
              <w:t>Свинина</w:t>
            </w:r>
          </w:p>
        </w:tc>
        <w:tc>
          <w:tcPr>
            <w:tcW w:w="850" w:type="dxa"/>
          </w:tcPr>
          <w:p w14:paraId="009531A1" w14:textId="77777777" w:rsidR="009903D0" w:rsidRPr="000B29F3" w:rsidRDefault="009903D0" w:rsidP="009903D0">
            <w:pPr>
              <w:jc w:val="center"/>
              <w:rPr>
                <w:rFonts w:ascii="GHEA Grapalat" w:hAnsi="GHEA Grapalat"/>
                <w:sz w:val="20"/>
              </w:rPr>
            </w:pPr>
          </w:p>
        </w:tc>
        <w:tc>
          <w:tcPr>
            <w:tcW w:w="1134" w:type="dxa"/>
          </w:tcPr>
          <w:p w14:paraId="769D8DEE" w14:textId="77777777" w:rsidR="009903D0" w:rsidRDefault="009903D0" w:rsidP="009903D0">
            <w:r w:rsidRPr="0060564A">
              <w:t>См. ниже</w:t>
            </w:r>
          </w:p>
        </w:tc>
        <w:tc>
          <w:tcPr>
            <w:tcW w:w="709" w:type="dxa"/>
          </w:tcPr>
          <w:p w14:paraId="155AD641"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58DA451E" w14:textId="77777777" w:rsidR="009903D0" w:rsidRDefault="009903D0" w:rsidP="009903D0">
            <w:pPr>
              <w:jc w:val="right"/>
              <w:rPr>
                <w:rFonts w:ascii="Calibri" w:hAnsi="Calibri"/>
                <w:color w:val="000000"/>
                <w:sz w:val="22"/>
                <w:szCs w:val="22"/>
              </w:rPr>
            </w:pPr>
          </w:p>
        </w:tc>
        <w:tc>
          <w:tcPr>
            <w:tcW w:w="851" w:type="dxa"/>
            <w:vAlign w:val="bottom"/>
          </w:tcPr>
          <w:p w14:paraId="489A7101"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67EE1CC9" w14:textId="3C0D15BD" w:rsidR="009903D0" w:rsidRDefault="009903D0" w:rsidP="009903D0">
            <w:pPr>
              <w:rPr>
                <w:rFonts w:ascii="Sylfaen" w:hAnsi="Sylfaen"/>
                <w:bCs/>
                <w:color w:val="000000"/>
                <w:lang w:val="hy-AM"/>
              </w:rPr>
            </w:pPr>
            <w:r>
              <w:rPr>
                <w:rFonts w:ascii="Sylfaen" w:hAnsi="Sylfaen"/>
                <w:bCs/>
                <w:color w:val="000000"/>
                <w:lang w:val="hy-AM"/>
              </w:rPr>
              <w:t>90</w:t>
            </w:r>
          </w:p>
        </w:tc>
        <w:tc>
          <w:tcPr>
            <w:tcW w:w="1134" w:type="dxa"/>
          </w:tcPr>
          <w:p w14:paraId="34D33AAA" w14:textId="77777777" w:rsidR="009903D0" w:rsidRDefault="009903D0" w:rsidP="009903D0">
            <w:r w:rsidRPr="00D70EEE">
              <w:t>Степанаван Микаелян 111/1</w:t>
            </w:r>
          </w:p>
        </w:tc>
        <w:tc>
          <w:tcPr>
            <w:tcW w:w="992" w:type="dxa"/>
            <w:vAlign w:val="bottom"/>
          </w:tcPr>
          <w:p w14:paraId="267E57F6" w14:textId="05AF95CC" w:rsidR="009903D0" w:rsidRDefault="009903D0" w:rsidP="009903D0">
            <w:pPr>
              <w:rPr>
                <w:rFonts w:ascii="Sylfaen" w:hAnsi="Sylfaen"/>
                <w:bCs/>
                <w:color w:val="000000"/>
                <w:lang w:val="hy-AM"/>
              </w:rPr>
            </w:pPr>
            <w:r>
              <w:rPr>
                <w:rFonts w:ascii="Sylfaen" w:hAnsi="Sylfaen"/>
                <w:bCs/>
                <w:color w:val="000000"/>
                <w:lang w:val="hy-AM"/>
              </w:rPr>
              <w:t>90</w:t>
            </w:r>
          </w:p>
        </w:tc>
        <w:tc>
          <w:tcPr>
            <w:tcW w:w="1985" w:type="dxa"/>
          </w:tcPr>
          <w:p w14:paraId="580147CA" w14:textId="033D0A1E"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480CCF3C" w14:textId="77777777" w:rsidTr="00575D4B">
        <w:trPr>
          <w:trHeight w:val="246"/>
        </w:trPr>
        <w:tc>
          <w:tcPr>
            <w:tcW w:w="1424" w:type="dxa"/>
            <w:vAlign w:val="bottom"/>
          </w:tcPr>
          <w:p w14:paraId="66DEBAAF" w14:textId="77777777" w:rsidR="009903D0" w:rsidRPr="00335972" w:rsidRDefault="009903D0" w:rsidP="009903D0">
            <w:pPr>
              <w:jc w:val="right"/>
              <w:rPr>
                <w:rFonts w:ascii="Sylfaen" w:hAnsi="Sylfaen"/>
                <w:color w:val="000000"/>
                <w:sz w:val="22"/>
                <w:szCs w:val="22"/>
                <w:lang w:val="hy-AM"/>
              </w:rPr>
            </w:pPr>
            <w:r>
              <w:rPr>
                <w:rFonts w:ascii="Sylfaen" w:hAnsi="Sylfaen"/>
                <w:color w:val="000000"/>
                <w:sz w:val="22"/>
                <w:szCs w:val="22"/>
                <w:lang w:val="hy-AM"/>
              </w:rPr>
              <w:t>32</w:t>
            </w:r>
          </w:p>
        </w:tc>
        <w:tc>
          <w:tcPr>
            <w:tcW w:w="1567" w:type="dxa"/>
            <w:vAlign w:val="bottom"/>
          </w:tcPr>
          <w:p w14:paraId="09ACB274" w14:textId="77777777" w:rsidR="009903D0" w:rsidRPr="00A856DC" w:rsidRDefault="009903D0" w:rsidP="009903D0">
            <w:pPr>
              <w:rPr>
                <w:rFonts w:ascii="Sylfaen" w:hAnsi="Sylfaen"/>
                <w:lang w:val="hy-AM"/>
              </w:rPr>
            </w:pPr>
            <w:r>
              <w:rPr>
                <w:rFonts w:ascii="Sylfaen" w:hAnsi="Sylfaen"/>
                <w:lang w:val="hy-AM"/>
              </w:rPr>
              <w:t>11042230</w:t>
            </w:r>
          </w:p>
        </w:tc>
        <w:tc>
          <w:tcPr>
            <w:tcW w:w="1701" w:type="dxa"/>
          </w:tcPr>
          <w:p w14:paraId="4146CEAD" w14:textId="77777777" w:rsidR="009903D0" w:rsidRPr="00213345" w:rsidRDefault="009903D0" w:rsidP="009903D0">
            <w:r w:rsidRPr="00213345">
              <w:t>Злак</w:t>
            </w:r>
          </w:p>
        </w:tc>
        <w:tc>
          <w:tcPr>
            <w:tcW w:w="850" w:type="dxa"/>
          </w:tcPr>
          <w:p w14:paraId="5473A813" w14:textId="77777777" w:rsidR="009903D0" w:rsidRPr="000B29F3" w:rsidRDefault="009903D0" w:rsidP="009903D0">
            <w:pPr>
              <w:jc w:val="center"/>
              <w:rPr>
                <w:rFonts w:ascii="GHEA Grapalat" w:hAnsi="GHEA Grapalat"/>
                <w:sz w:val="20"/>
              </w:rPr>
            </w:pPr>
          </w:p>
        </w:tc>
        <w:tc>
          <w:tcPr>
            <w:tcW w:w="1134" w:type="dxa"/>
          </w:tcPr>
          <w:p w14:paraId="7403C9F3" w14:textId="77777777" w:rsidR="009903D0" w:rsidRDefault="009903D0" w:rsidP="009903D0">
            <w:r w:rsidRPr="0060564A">
              <w:t>См. ниже</w:t>
            </w:r>
          </w:p>
        </w:tc>
        <w:tc>
          <w:tcPr>
            <w:tcW w:w="709" w:type="dxa"/>
          </w:tcPr>
          <w:p w14:paraId="50676271"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293869EF" w14:textId="77777777" w:rsidR="009903D0" w:rsidRDefault="009903D0" w:rsidP="009903D0">
            <w:pPr>
              <w:jc w:val="right"/>
              <w:rPr>
                <w:rFonts w:ascii="Calibri" w:hAnsi="Calibri"/>
                <w:color w:val="000000"/>
                <w:sz w:val="22"/>
                <w:szCs w:val="22"/>
              </w:rPr>
            </w:pPr>
          </w:p>
        </w:tc>
        <w:tc>
          <w:tcPr>
            <w:tcW w:w="851" w:type="dxa"/>
            <w:vAlign w:val="bottom"/>
          </w:tcPr>
          <w:p w14:paraId="7444CA57"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0E13679D" w14:textId="0C5E3BF7" w:rsidR="009903D0" w:rsidRDefault="009903D0" w:rsidP="009903D0">
            <w:pPr>
              <w:rPr>
                <w:rFonts w:ascii="Sylfaen" w:hAnsi="Sylfaen"/>
                <w:bCs/>
                <w:color w:val="000000"/>
                <w:lang w:val="hy-AM"/>
              </w:rPr>
            </w:pPr>
            <w:r>
              <w:rPr>
                <w:rFonts w:ascii="Sylfaen" w:hAnsi="Sylfaen"/>
                <w:bCs/>
                <w:color w:val="000000"/>
                <w:lang w:val="hy-AM"/>
              </w:rPr>
              <w:t>80</w:t>
            </w:r>
          </w:p>
        </w:tc>
        <w:tc>
          <w:tcPr>
            <w:tcW w:w="1134" w:type="dxa"/>
          </w:tcPr>
          <w:p w14:paraId="197ABD31" w14:textId="77777777" w:rsidR="009903D0" w:rsidRDefault="009903D0" w:rsidP="009903D0">
            <w:r w:rsidRPr="00D70EEE">
              <w:t>Степанаван Микаелян 111/1</w:t>
            </w:r>
          </w:p>
        </w:tc>
        <w:tc>
          <w:tcPr>
            <w:tcW w:w="992" w:type="dxa"/>
            <w:vAlign w:val="bottom"/>
          </w:tcPr>
          <w:p w14:paraId="14B8BB66" w14:textId="28E68AE1" w:rsidR="009903D0" w:rsidRDefault="009903D0" w:rsidP="009903D0">
            <w:pPr>
              <w:rPr>
                <w:rFonts w:ascii="Sylfaen" w:hAnsi="Sylfaen"/>
                <w:bCs/>
                <w:color w:val="000000"/>
                <w:lang w:val="hy-AM"/>
              </w:rPr>
            </w:pPr>
            <w:r>
              <w:rPr>
                <w:rFonts w:ascii="Sylfaen" w:hAnsi="Sylfaen"/>
                <w:bCs/>
                <w:color w:val="000000"/>
                <w:lang w:val="hy-AM"/>
              </w:rPr>
              <w:t>80</w:t>
            </w:r>
          </w:p>
        </w:tc>
        <w:tc>
          <w:tcPr>
            <w:tcW w:w="1985" w:type="dxa"/>
          </w:tcPr>
          <w:p w14:paraId="0DF9ED2F" w14:textId="0C71B6F2"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6C152165" w14:textId="77777777" w:rsidTr="00575D4B">
        <w:trPr>
          <w:trHeight w:val="246"/>
        </w:trPr>
        <w:tc>
          <w:tcPr>
            <w:tcW w:w="1424" w:type="dxa"/>
            <w:vAlign w:val="bottom"/>
          </w:tcPr>
          <w:p w14:paraId="2E76FC40" w14:textId="77777777" w:rsidR="009903D0" w:rsidRPr="00335972" w:rsidRDefault="009903D0" w:rsidP="009903D0">
            <w:pPr>
              <w:jc w:val="right"/>
              <w:rPr>
                <w:rFonts w:ascii="Sylfaen" w:hAnsi="Sylfaen"/>
                <w:color w:val="000000"/>
                <w:sz w:val="22"/>
                <w:szCs w:val="22"/>
                <w:lang w:val="hy-AM"/>
              </w:rPr>
            </w:pPr>
            <w:r>
              <w:rPr>
                <w:rFonts w:ascii="Sylfaen" w:hAnsi="Sylfaen"/>
                <w:color w:val="000000"/>
                <w:sz w:val="22"/>
                <w:szCs w:val="22"/>
                <w:lang w:val="hy-AM"/>
              </w:rPr>
              <w:t>33</w:t>
            </w:r>
          </w:p>
        </w:tc>
        <w:tc>
          <w:tcPr>
            <w:tcW w:w="1567" w:type="dxa"/>
            <w:vAlign w:val="bottom"/>
          </w:tcPr>
          <w:p w14:paraId="25B7F9B8" w14:textId="77777777" w:rsidR="009903D0" w:rsidRPr="00A856DC" w:rsidRDefault="009903D0" w:rsidP="009903D0">
            <w:pPr>
              <w:rPr>
                <w:rFonts w:ascii="Sylfaen" w:hAnsi="Sylfaen"/>
                <w:lang w:val="hy-AM"/>
              </w:rPr>
            </w:pPr>
            <w:r>
              <w:rPr>
                <w:rFonts w:ascii="Sylfaen" w:hAnsi="Sylfaen"/>
                <w:lang w:val="hy-AM"/>
              </w:rPr>
              <w:t>20087011</w:t>
            </w:r>
          </w:p>
        </w:tc>
        <w:tc>
          <w:tcPr>
            <w:tcW w:w="1701" w:type="dxa"/>
          </w:tcPr>
          <w:p w14:paraId="1DF3D2D9" w14:textId="77777777" w:rsidR="009903D0" w:rsidRPr="00213345" w:rsidRDefault="009903D0" w:rsidP="009903D0">
            <w:r w:rsidRPr="00213345">
              <w:t>Персик</w:t>
            </w:r>
          </w:p>
        </w:tc>
        <w:tc>
          <w:tcPr>
            <w:tcW w:w="850" w:type="dxa"/>
          </w:tcPr>
          <w:p w14:paraId="2DECA1DB" w14:textId="77777777" w:rsidR="009903D0" w:rsidRPr="000B29F3" w:rsidRDefault="009903D0" w:rsidP="009903D0">
            <w:pPr>
              <w:jc w:val="center"/>
              <w:rPr>
                <w:rFonts w:ascii="GHEA Grapalat" w:hAnsi="GHEA Grapalat"/>
                <w:sz w:val="20"/>
              </w:rPr>
            </w:pPr>
          </w:p>
        </w:tc>
        <w:tc>
          <w:tcPr>
            <w:tcW w:w="1134" w:type="dxa"/>
          </w:tcPr>
          <w:p w14:paraId="6A0A0BEC" w14:textId="77777777" w:rsidR="009903D0" w:rsidRDefault="009903D0" w:rsidP="009903D0">
            <w:r w:rsidRPr="0060564A">
              <w:t>См. ниже</w:t>
            </w:r>
          </w:p>
        </w:tc>
        <w:tc>
          <w:tcPr>
            <w:tcW w:w="709" w:type="dxa"/>
          </w:tcPr>
          <w:p w14:paraId="1E7853DF"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09366483" w14:textId="77777777" w:rsidR="009903D0" w:rsidRDefault="009903D0" w:rsidP="009903D0">
            <w:pPr>
              <w:jc w:val="right"/>
              <w:rPr>
                <w:rFonts w:ascii="Calibri" w:hAnsi="Calibri"/>
                <w:color w:val="000000"/>
                <w:sz w:val="22"/>
                <w:szCs w:val="22"/>
              </w:rPr>
            </w:pPr>
          </w:p>
        </w:tc>
        <w:tc>
          <w:tcPr>
            <w:tcW w:w="851" w:type="dxa"/>
            <w:vAlign w:val="bottom"/>
          </w:tcPr>
          <w:p w14:paraId="06BAA88B"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41E0A3C1" w14:textId="292FF88F" w:rsidR="009903D0" w:rsidRDefault="009903D0" w:rsidP="009903D0">
            <w:pPr>
              <w:rPr>
                <w:rFonts w:ascii="Sylfaen" w:hAnsi="Sylfaen"/>
                <w:bCs/>
                <w:color w:val="000000"/>
                <w:lang w:val="hy-AM"/>
              </w:rPr>
            </w:pPr>
            <w:r>
              <w:rPr>
                <w:rFonts w:ascii="Sylfaen" w:hAnsi="Sylfaen"/>
                <w:bCs/>
                <w:color w:val="000000"/>
                <w:lang w:val="hy-AM"/>
              </w:rPr>
              <w:t>115</w:t>
            </w:r>
          </w:p>
        </w:tc>
        <w:tc>
          <w:tcPr>
            <w:tcW w:w="1134" w:type="dxa"/>
          </w:tcPr>
          <w:p w14:paraId="61F6F2FC" w14:textId="77777777" w:rsidR="009903D0" w:rsidRDefault="009903D0" w:rsidP="009903D0">
            <w:r w:rsidRPr="00D70EEE">
              <w:t>Степанаван Микаелян 111/1</w:t>
            </w:r>
          </w:p>
        </w:tc>
        <w:tc>
          <w:tcPr>
            <w:tcW w:w="992" w:type="dxa"/>
            <w:vAlign w:val="bottom"/>
          </w:tcPr>
          <w:p w14:paraId="59D49F83" w14:textId="262E235A" w:rsidR="009903D0" w:rsidRDefault="009903D0" w:rsidP="009903D0">
            <w:pPr>
              <w:rPr>
                <w:rFonts w:ascii="Sylfaen" w:hAnsi="Sylfaen"/>
                <w:bCs/>
                <w:color w:val="000000"/>
                <w:lang w:val="hy-AM"/>
              </w:rPr>
            </w:pPr>
            <w:r>
              <w:rPr>
                <w:rFonts w:ascii="Sylfaen" w:hAnsi="Sylfaen"/>
                <w:bCs/>
                <w:color w:val="000000"/>
                <w:lang w:val="hy-AM"/>
              </w:rPr>
              <w:t>115</w:t>
            </w:r>
          </w:p>
        </w:tc>
        <w:tc>
          <w:tcPr>
            <w:tcW w:w="1985" w:type="dxa"/>
          </w:tcPr>
          <w:p w14:paraId="4CF848FE" w14:textId="423E3A1F"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351EB0A6" w14:textId="77777777" w:rsidTr="00575D4B">
        <w:trPr>
          <w:trHeight w:val="246"/>
        </w:trPr>
        <w:tc>
          <w:tcPr>
            <w:tcW w:w="1424" w:type="dxa"/>
            <w:vAlign w:val="bottom"/>
          </w:tcPr>
          <w:p w14:paraId="323AC60E" w14:textId="34D3695E"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34</w:t>
            </w:r>
          </w:p>
        </w:tc>
        <w:tc>
          <w:tcPr>
            <w:tcW w:w="1567" w:type="dxa"/>
            <w:vAlign w:val="bottom"/>
          </w:tcPr>
          <w:p w14:paraId="13CCCA99" w14:textId="77777777" w:rsidR="009903D0" w:rsidRPr="00A856DC" w:rsidRDefault="009903D0" w:rsidP="009903D0">
            <w:pPr>
              <w:rPr>
                <w:rFonts w:ascii="Sylfaen" w:hAnsi="Sylfaen"/>
                <w:lang w:val="hy-AM"/>
              </w:rPr>
            </w:pPr>
            <w:r>
              <w:rPr>
                <w:rFonts w:ascii="Sylfaen" w:hAnsi="Sylfaen"/>
                <w:lang w:val="hy-AM"/>
              </w:rPr>
              <w:t>20019070</w:t>
            </w:r>
          </w:p>
        </w:tc>
        <w:tc>
          <w:tcPr>
            <w:tcW w:w="1701" w:type="dxa"/>
          </w:tcPr>
          <w:p w14:paraId="32851C4F" w14:textId="77777777" w:rsidR="009903D0" w:rsidRPr="00213345" w:rsidRDefault="009903D0" w:rsidP="009903D0">
            <w:r w:rsidRPr="00213345">
              <w:t>Перец зеленый</w:t>
            </w:r>
          </w:p>
        </w:tc>
        <w:tc>
          <w:tcPr>
            <w:tcW w:w="850" w:type="dxa"/>
          </w:tcPr>
          <w:p w14:paraId="379BDC8A" w14:textId="77777777" w:rsidR="009903D0" w:rsidRPr="000B29F3" w:rsidRDefault="009903D0" w:rsidP="009903D0">
            <w:pPr>
              <w:jc w:val="center"/>
              <w:rPr>
                <w:rFonts w:ascii="GHEA Grapalat" w:hAnsi="GHEA Grapalat"/>
                <w:sz w:val="20"/>
              </w:rPr>
            </w:pPr>
          </w:p>
        </w:tc>
        <w:tc>
          <w:tcPr>
            <w:tcW w:w="1134" w:type="dxa"/>
          </w:tcPr>
          <w:p w14:paraId="71686BCD" w14:textId="77777777" w:rsidR="009903D0" w:rsidRDefault="009903D0" w:rsidP="009903D0">
            <w:r w:rsidRPr="0060564A">
              <w:t>См. ниже</w:t>
            </w:r>
          </w:p>
        </w:tc>
        <w:tc>
          <w:tcPr>
            <w:tcW w:w="709" w:type="dxa"/>
          </w:tcPr>
          <w:p w14:paraId="4DFC973A"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6E425A5E" w14:textId="77777777" w:rsidR="009903D0" w:rsidRDefault="009903D0" w:rsidP="009903D0">
            <w:pPr>
              <w:jc w:val="right"/>
              <w:rPr>
                <w:rFonts w:ascii="Calibri" w:hAnsi="Calibri"/>
                <w:color w:val="000000"/>
                <w:sz w:val="22"/>
                <w:szCs w:val="22"/>
              </w:rPr>
            </w:pPr>
          </w:p>
        </w:tc>
        <w:tc>
          <w:tcPr>
            <w:tcW w:w="851" w:type="dxa"/>
            <w:vAlign w:val="bottom"/>
          </w:tcPr>
          <w:p w14:paraId="0291C13D"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2CAEE2A8" w14:textId="520AE6AC" w:rsidR="009903D0" w:rsidRDefault="009903D0" w:rsidP="009903D0">
            <w:pPr>
              <w:rPr>
                <w:rFonts w:ascii="Sylfaen" w:hAnsi="Sylfaen"/>
                <w:bCs/>
                <w:color w:val="000000"/>
                <w:lang w:val="hy-AM"/>
              </w:rPr>
            </w:pPr>
            <w:r>
              <w:rPr>
                <w:rFonts w:ascii="Sylfaen" w:hAnsi="Sylfaen"/>
                <w:bCs/>
                <w:color w:val="000000"/>
                <w:lang w:val="hy-AM"/>
              </w:rPr>
              <w:t>40</w:t>
            </w:r>
          </w:p>
        </w:tc>
        <w:tc>
          <w:tcPr>
            <w:tcW w:w="1134" w:type="dxa"/>
          </w:tcPr>
          <w:p w14:paraId="4C3A01ED" w14:textId="77777777" w:rsidR="009903D0" w:rsidRDefault="009903D0" w:rsidP="009903D0">
            <w:r w:rsidRPr="00D70EEE">
              <w:t>Степанаван Микаелян 111/1</w:t>
            </w:r>
          </w:p>
        </w:tc>
        <w:tc>
          <w:tcPr>
            <w:tcW w:w="992" w:type="dxa"/>
            <w:vAlign w:val="bottom"/>
          </w:tcPr>
          <w:p w14:paraId="6868C919" w14:textId="0122CDFE" w:rsidR="009903D0" w:rsidRDefault="009903D0" w:rsidP="009903D0">
            <w:pPr>
              <w:rPr>
                <w:rFonts w:ascii="Sylfaen" w:hAnsi="Sylfaen"/>
                <w:bCs/>
                <w:color w:val="000000"/>
                <w:lang w:val="hy-AM"/>
              </w:rPr>
            </w:pPr>
            <w:r>
              <w:rPr>
                <w:rFonts w:ascii="Sylfaen" w:hAnsi="Sylfaen"/>
                <w:bCs/>
                <w:color w:val="000000"/>
                <w:lang w:val="hy-AM"/>
              </w:rPr>
              <w:t>40</w:t>
            </w:r>
          </w:p>
        </w:tc>
        <w:tc>
          <w:tcPr>
            <w:tcW w:w="1985" w:type="dxa"/>
          </w:tcPr>
          <w:p w14:paraId="16F7A26B" w14:textId="480C01E6"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193E2659" w14:textId="77777777" w:rsidTr="00575D4B">
        <w:trPr>
          <w:trHeight w:val="246"/>
        </w:trPr>
        <w:tc>
          <w:tcPr>
            <w:tcW w:w="1424" w:type="dxa"/>
            <w:vAlign w:val="bottom"/>
          </w:tcPr>
          <w:p w14:paraId="756B989C" w14:textId="559106C4"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lastRenderedPageBreak/>
              <w:t>35</w:t>
            </w:r>
          </w:p>
        </w:tc>
        <w:tc>
          <w:tcPr>
            <w:tcW w:w="1567" w:type="dxa"/>
            <w:vAlign w:val="bottom"/>
          </w:tcPr>
          <w:p w14:paraId="3BCA7D60" w14:textId="77777777" w:rsidR="009903D0" w:rsidRPr="00A856DC" w:rsidRDefault="009903D0" w:rsidP="009903D0">
            <w:pPr>
              <w:rPr>
                <w:rFonts w:ascii="Sylfaen" w:hAnsi="Sylfaen"/>
                <w:lang w:val="hy-AM"/>
              </w:rPr>
            </w:pPr>
            <w:r>
              <w:rPr>
                <w:rFonts w:ascii="Sylfaen" w:hAnsi="Sylfaen"/>
                <w:lang w:val="hy-AM"/>
              </w:rPr>
              <w:t>08071100</w:t>
            </w:r>
          </w:p>
        </w:tc>
        <w:tc>
          <w:tcPr>
            <w:tcW w:w="1701" w:type="dxa"/>
          </w:tcPr>
          <w:p w14:paraId="6238AA82" w14:textId="77777777" w:rsidR="009903D0" w:rsidRPr="00213345" w:rsidRDefault="009903D0" w:rsidP="009903D0">
            <w:r w:rsidRPr="00213345">
              <w:t>Арбуз</w:t>
            </w:r>
          </w:p>
        </w:tc>
        <w:tc>
          <w:tcPr>
            <w:tcW w:w="850" w:type="dxa"/>
          </w:tcPr>
          <w:p w14:paraId="32F226E0" w14:textId="77777777" w:rsidR="009903D0" w:rsidRPr="000B29F3" w:rsidRDefault="009903D0" w:rsidP="009903D0">
            <w:pPr>
              <w:jc w:val="center"/>
              <w:rPr>
                <w:rFonts w:ascii="GHEA Grapalat" w:hAnsi="GHEA Grapalat"/>
                <w:sz w:val="20"/>
              </w:rPr>
            </w:pPr>
          </w:p>
        </w:tc>
        <w:tc>
          <w:tcPr>
            <w:tcW w:w="1134" w:type="dxa"/>
          </w:tcPr>
          <w:p w14:paraId="0ECA3D90" w14:textId="77777777" w:rsidR="009903D0" w:rsidRDefault="009903D0" w:rsidP="009903D0">
            <w:r w:rsidRPr="0060564A">
              <w:t>См. ниже</w:t>
            </w:r>
          </w:p>
        </w:tc>
        <w:tc>
          <w:tcPr>
            <w:tcW w:w="709" w:type="dxa"/>
          </w:tcPr>
          <w:p w14:paraId="7FA87D26"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7DD611B6" w14:textId="77777777" w:rsidR="009903D0" w:rsidRDefault="009903D0" w:rsidP="009903D0">
            <w:pPr>
              <w:jc w:val="right"/>
              <w:rPr>
                <w:rFonts w:ascii="Calibri" w:hAnsi="Calibri"/>
                <w:color w:val="000000"/>
                <w:sz w:val="22"/>
                <w:szCs w:val="22"/>
              </w:rPr>
            </w:pPr>
          </w:p>
        </w:tc>
        <w:tc>
          <w:tcPr>
            <w:tcW w:w="851" w:type="dxa"/>
            <w:vAlign w:val="bottom"/>
          </w:tcPr>
          <w:p w14:paraId="18727D83"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7B45D0F2" w14:textId="4485D497" w:rsidR="009903D0" w:rsidRDefault="009903D0" w:rsidP="009903D0">
            <w:pPr>
              <w:rPr>
                <w:rFonts w:ascii="Sylfaen" w:hAnsi="Sylfaen"/>
                <w:bCs/>
                <w:color w:val="000000"/>
                <w:lang w:val="hy-AM"/>
              </w:rPr>
            </w:pPr>
            <w:r>
              <w:rPr>
                <w:rFonts w:ascii="Sylfaen" w:hAnsi="Sylfaen"/>
                <w:bCs/>
                <w:color w:val="000000"/>
                <w:lang w:val="hy-AM"/>
              </w:rPr>
              <w:t>500</w:t>
            </w:r>
          </w:p>
        </w:tc>
        <w:tc>
          <w:tcPr>
            <w:tcW w:w="1134" w:type="dxa"/>
          </w:tcPr>
          <w:p w14:paraId="406DC342" w14:textId="77777777" w:rsidR="009903D0" w:rsidRDefault="009903D0" w:rsidP="009903D0">
            <w:r w:rsidRPr="00D70EEE">
              <w:t>Степанаван Микаелян 111/1</w:t>
            </w:r>
          </w:p>
        </w:tc>
        <w:tc>
          <w:tcPr>
            <w:tcW w:w="992" w:type="dxa"/>
            <w:vAlign w:val="bottom"/>
          </w:tcPr>
          <w:p w14:paraId="4DE891D1" w14:textId="0D77CC17" w:rsidR="009903D0" w:rsidRDefault="009903D0" w:rsidP="009903D0">
            <w:pPr>
              <w:rPr>
                <w:rFonts w:ascii="Sylfaen" w:hAnsi="Sylfaen"/>
                <w:bCs/>
                <w:color w:val="000000"/>
                <w:lang w:val="hy-AM"/>
              </w:rPr>
            </w:pPr>
            <w:r>
              <w:rPr>
                <w:rFonts w:ascii="Sylfaen" w:hAnsi="Sylfaen"/>
                <w:bCs/>
                <w:color w:val="000000"/>
                <w:lang w:val="hy-AM"/>
              </w:rPr>
              <w:t>500</w:t>
            </w:r>
          </w:p>
        </w:tc>
        <w:tc>
          <w:tcPr>
            <w:tcW w:w="1985" w:type="dxa"/>
          </w:tcPr>
          <w:p w14:paraId="6E2EECC5" w14:textId="313C6AAE"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2527BDBE" w14:textId="77777777" w:rsidTr="00575D4B">
        <w:trPr>
          <w:trHeight w:val="246"/>
        </w:trPr>
        <w:tc>
          <w:tcPr>
            <w:tcW w:w="1424" w:type="dxa"/>
            <w:vAlign w:val="bottom"/>
          </w:tcPr>
          <w:p w14:paraId="0051E3A7" w14:textId="7B3D5F1A"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36</w:t>
            </w:r>
          </w:p>
        </w:tc>
        <w:tc>
          <w:tcPr>
            <w:tcW w:w="1567" w:type="dxa"/>
            <w:vAlign w:val="bottom"/>
          </w:tcPr>
          <w:p w14:paraId="60971D70" w14:textId="77777777" w:rsidR="009903D0" w:rsidRPr="00A856DC" w:rsidRDefault="009903D0" w:rsidP="009903D0">
            <w:pPr>
              <w:rPr>
                <w:rFonts w:ascii="Sylfaen" w:hAnsi="Sylfaen"/>
                <w:lang w:val="hy-AM"/>
              </w:rPr>
            </w:pPr>
            <w:r>
              <w:rPr>
                <w:rFonts w:ascii="Sylfaen" w:hAnsi="Sylfaen"/>
                <w:lang w:val="hy-AM"/>
              </w:rPr>
              <w:t>08094005</w:t>
            </w:r>
          </w:p>
        </w:tc>
        <w:tc>
          <w:tcPr>
            <w:tcW w:w="1701" w:type="dxa"/>
          </w:tcPr>
          <w:p w14:paraId="20512C21" w14:textId="77777777" w:rsidR="009903D0" w:rsidRPr="00213345" w:rsidRDefault="009903D0" w:rsidP="009903D0">
            <w:r w:rsidRPr="00213345">
              <w:t>слива</w:t>
            </w:r>
          </w:p>
        </w:tc>
        <w:tc>
          <w:tcPr>
            <w:tcW w:w="850" w:type="dxa"/>
          </w:tcPr>
          <w:p w14:paraId="6516B911" w14:textId="77777777" w:rsidR="009903D0" w:rsidRPr="000B29F3" w:rsidRDefault="009903D0" w:rsidP="009903D0">
            <w:pPr>
              <w:jc w:val="center"/>
              <w:rPr>
                <w:rFonts w:ascii="GHEA Grapalat" w:hAnsi="GHEA Grapalat"/>
                <w:sz w:val="20"/>
              </w:rPr>
            </w:pPr>
          </w:p>
        </w:tc>
        <w:tc>
          <w:tcPr>
            <w:tcW w:w="1134" w:type="dxa"/>
          </w:tcPr>
          <w:p w14:paraId="33C69B2A" w14:textId="77777777" w:rsidR="009903D0" w:rsidRDefault="009903D0" w:rsidP="009903D0">
            <w:r w:rsidRPr="0060564A">
              <w:t>См. ниже</w:t>
            </w:r>
          </w:p>
        </w:tc>
        <w:tc>
          <w:tcPr>
            <w:tcW w:w="709" w:type="dxa"/>
          </w:tcPr>
          <w:p w14:paraId="653B79DD"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35BF0ACC" w14:textId="77777777" w:rsidR="009903D0" w:rsidRDefault="009903D0" w:rsidP="009903D0">
            <w:pPr>
              <w:jc w:val="right"/>
              <w:rPr>
                <w:rFonts w:ascii="Calibri" w:hAnsi="Calibri"/>
                <w:color w:val="000000"/>
                <w:sz w:val="22"/>
                <w:szCs w:val="22"/>
              </w:rPr>
            </w:pPr>
          </w:p>
        </w:tc>
        <w:tc>
          <w:tcPr>
            <w:tcW w:w="851" w:type="dxa"/>
            <w:vAlign w:val="bottom"/>
          </w:tcPr>
          <w:p w14:paraId="7D0E0315"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1D9927B4" w14:textId="037BD04B" w:rsidR="009903D0" w:rsidRDefault="009903D0" w:rsidP="009903D0">
            <w:pPr>
              <w:rPr>
                <w:rFonts w:ascii="Sylfaen" w:hAnsi="Sylfaen"/>
                <w:bCs/>
                <w:color w:val="000000"/>
                <w:lang w:val="hy-AM"/>
              </w:rPr>
            </w:pPr>
            <w:r>
              <w:rPr>
                <w:rFonts w:ascii="Sylfaen" w:hAnsi="Sylfaen"/>
                <w:bCs/>
                <w:color w:val="000000"/>
                <w:lang w:val="hy-AM"/>
              </w:rPr>
              <w:t>120</w:t>
            </w:r>
          </w:p>
        </w:tc>
        <w:tc>
          <w:tcPr>
            <w:tcW w:w="1134" w:type="dxa"/>
          </w:tcPr>
          <w:p w14:paraId="1794ED99" w14:textId="77777777" w:rsidR="009903D0" w:rsidRDefault="009903D0" w:rsidP="009903D0">
            <w:r w:rsidRPr="00D70EEE">
              <w:t>Степанаван Микаелян 111/1</w:t>
            </w:r>
          </w:p>
        </w:tc>
        <w:tc>
          <w:tcPr>
            <w:tcW w:w="992" w:type="dxa"/>
            <w:vAlign w:val="bottom"/>
          </w:tcPr>
          <w:p w14:paraId="476BCBD1" w14:textId="10FDA9EB" w:rsidR="009903D0" w:rsidRDefault="009903D0" w:rsidP="009903D0">
            <w:pPr>
              <w:rPr>
                <w:rFonts w:ascii="Sylfaen" w:hAnsi="Sylfaen"/>
                <w:bCs/>
                <w:color w:val="000000"/>
                <w:lang w:val="hy-AM"/>
              </w:rPr>
            </w:pPr>
            <w:r>
              <w:rPr>
                <w:rFonts w:ascii="Sylfaen" w:hAnsi="Sylfaen"/>
                <w:bCs/>
                <w:color w:val="000000"/>
                <w:lang w:val="hy-AM"/>
              </w:rPr>
              <w:t>120</w:t>
            </w:r>
          </w:p>
        </w:tc>
        <w:tc>
          <w:tcPr>
            <w:tcW w:w="1985" w:type="dxa"/>
          </w:tcPr>
          <w:p w14:paraId="0D76E479" w14:textId="162C4D41"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63127596" w14:textId="77777777" w:rsidTr="00575D4B">
        <w:trPr>
          <w:trHeight w:val="246"/>
        </w:trPr>
        <w:tc>
          <w:tcPr>
            <w:tcW w:w="1424" w:type="dxa"/>
            <w:vAlign w:val="bottom"/>
          </w:tcPr>
          <w:p w14:paraId="00A6D5F4" w14:textId="626BFE93"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37</w:t>
            </w:r>
          </w:p>
        </w:tc>
        <w:tc>
          <w:tcPr>
            <w:tcW w:w="1567" w:type="dxa"/>
            <w:vAlign w:val="bottom"/>
          </w:tcPr>
          <w:p w14:paraId="1B6AA066" w14:textId="77777777" w:rsidR="009903D0" w:rsidRPr="00A856DC" w:rsidRDefault="009903D0" w:rsidP="009903D0">
            <w:pPr>
              <w:rPr>
                <w:rFonts w:ascii="Sylfaen" w:hAnsi="Sylfaen"/>
                <w:lang w:val="hy-AM"/>
              </w:rPr>
            </w:pPr>
            <w:r>
              <w:rPr>
                <w:rFonts w:ascii="Sylfaen" w:hAnsi="Sylfaen"/>
                <w:lang w:val="hy-AM"/>
              </w:rPr>
              <w:t>20087011</w:t>
            </w:r>
          </w:p>
        </w:tc>
        <w:tc>
          <w:tcPr>
            <w:tcW w:w="1701" w:type="dxa"/>
          </w:tcPr>
          <w:p w14:paraId="649829B8" w14:textId="77777777" w:rsidR="009903D0" w:rsidRPr="00213345" w:rsidRDefault="009903D0" w:rsidP="009903D0">
            <w:r w:rsidRPr="00213345">
              <w:t>Нектарин</w:t>
            </w:r>
          </w:p>
        </w:tc>
        <w:tc>
          <w:tcPr>
            <w:tcW w:w="850" w:type="dxa"/>
          </w:tcPr>
          <w:p w14:paraId="3C8553D2" w14:textId="77777777" w:rsidR="009903D0" w:rsidRPr="000B29F3" w:rsidRDefault="009903D0" w:rsidP="009903D0">
            <w:pPr>
              <w:jc w:val="center"/>
              <w:rPr>
                <w:rFonts w:ascii="GHEA Grapalat" w:hAnsi="GHEA Grapalat"/>
                <w:sz w:val="20"/>
              </w:rPr>
            </w:pPr>
          </w:p>
        </w:tc>
        <w:tc>
          <w:tcPr>
            <w:tcW w:w="1134" w:type="dxa"/>
          </w:tcPr>
          <w:p w14:paraId="61ED6485" w14:textId="77777777" w:rsidR="009903D0" w:rsidRDefault="009903D0" w:rsidP="009903D0">
            <w:r w:rsidRPr="0060564A">
              <w:t>См. ниже</w:t>
            </w:r>
          </w:p>
        </w:tc>
        <w:tc>
          <w:tcPr>
            <w:tcW w:w="709" w:type="dxa"/>
          </w:tcPr>
          <w:p w14:paraId="6B363C39"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1AB144DB" w14:textId="77777777" w:rsidR="009903D0" w:rsidRDefault="009903D0" w:rsidP="009903D0">
            <w:pPr>
              <w:jc w:val="right"/>
              <w:rPr>
                <w:rFonts w:ascii="Calibri" w:hAnsi="Calibri"/>
                <w:color w:val="000000"/>
                <w:sz w:val="22"/>
                <w:szCs w:val="22"/>
              </w:rPr>
            </w:pPr>
          </w:p>
        </w:tc>
        <w:tc>
          <w:tcPr>
            <w:tcW w:w="851" w:type="dxa"/>
            <w:vAlign w:val="bottom"/>
          </w:tcPr>
          <w:p w14:paraId="1DAB39A3"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4CCEDEE8" w14:textId="57325481" w:rsidR="009903D0" w:rsidRDefault="009903D0" w:rsidP="009903D0">
            <w:pPr>
              <w:rPr>
                <w:rFonts w:ascii="Sylfaen" w:hAnsi="Sylfaen"/>
                <w:bCs/>
                <w:color w:val="000000"/>
                <w:lang w:val="hy-AM"/>
              </w:rPr>
            </w:pPr>
            <w:r>
              <w:rPr>
                <w:rFonts w:ascii="Sylfaen" w:hAnsi="Sylfaen"/>
                <w:bCs/>
                <w:color w:val="000000"/>
                <w:lang w:val="hy-AM"/>
              </w:rPr>
              <w:t>120</w:t>
            </w:r>
          </w:p>
        </w:tc>
        <w:tc>
          <w:tcPr>
            <w:tcW w:w="1134" w:type="dxa"/>
          </w:tcPr>
          <w:p w14:paraId="374A4911" w14:textId="77777777" w:rsidR="009903D0" w:rsidRDefault="009903D0" w:rsidP="009903D0">
            <w:r w:rsidRPr="00D70EEE">
              <w:t>Степанаван Микаелян 111/1</w:t>
            </w:r>
          </w:p>
        </w:tc>
        <w:tc>
          <w:tcPr>
            <w:tcW w:w="992" w:type="dxa"/>
            <w:vAlign w:val="bottom"/>
          </w:tcPr>
          <w:p w14:paraId="37E1E266" w14:textId="4B123715" w:rsidR="009903D0" w:rsidRDefault="009903D0" w:rsidP="009903D0">
            <w:pPr>
              <w:rPr>
                <w:rFonts w:ascii="Sylfaen" w:hAnsi="Sylfaen"/>
                <w:bCs/>
                <w:color w:val="000000"/>
                <w:lang w:val="hy-AM"/>
              </w:rPr>
            </w:pPr>
            <w:r>
              <w:rPr>
                <w:rFonts w:ascii="Sylfaen" w:hAnsi="Sylfaen"/>
                <w:bCs/>
                <w:color w:val="000000"/>
                <w:lang w:val="hy-AM"/>
              </w:rPr>
              <w:t>120</w:t>
            </w:r>
          </w:p>
        </w:tc>
        <w:tc>
          <w:tcPr>
            <w:tcW w:w="1985" w:type="dxa"/>
          </w:tcPr>
          <w:p w14:paraId="6FB738FF" w14:textId="58737C75"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66596DC6" w14:textId="77777777" w:rsidTr="00575D4B">
        <w:trPr>
          <w:trHeight w:val="246"/>
        </w:trPr>
        <w:tc>
          <w:tcPr>
            <w:tcW w:w="1424" w:type="dxa"/>
            <w:vAlign w:val="bottom"/>
          </w:tcPr>
          <w:p w14:paraId="5635EB82" w14:textId="29B72D55"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38</w:t>
            </w:r>
          </w:p>
        </w:tc>
        <w:tc>
          <w:tcPr>
            <w:tcW w:w="1567" w:type="dxa"/>
            <w:vAlign w:val="bottom"/>
          </w:tcPr>
          <w:p w14:paraId="6D98C945" w14:textId="77777777" w:rsidR="009903D0" w:rsidRPr="00A856DC" w:rsidRDefault="009903D0" w:rsidP="009903D0">
            <w:pPr>
              <w:rPr>
                <w:rFonts w:ascii="Sylfaen" w:hAnsi="Sylfaen"/>
                <w:lang w:val="hy-AM"/>
              </w:rPr>
            </w:pPr>
            <w:r>
              <w:rPr>
                <w:rFonts w:ascii="Sylfaen" w:hAnsi="Sylfaen"/>
                <w:lang w:val="hy-AM"/>
              </w:rPr>
              <w:t>07070005</w:t>
            </w:r>
          </w:p>
        </w:tc>
        <w:tc>
          <w:tcPr>
            <w:tcW w:w="1701" w:type="dxa"/>
          </w:tcPr>
          <w:p w14:paraId="196E3D40" w14:textId="77777777" w:rsidR="009903D0" w:rsidRPr="00213345" w:rsidRDefault="009903D0" w:rsidP="009903D0">
            <w:r w:rsidRPr="00213345">
              <w:t>Огурец</w:t>
            </w:r>
          </w:p>
        </w:tc>
        <w:tc>
          <w:tcPr>
            <w:tcW w:w="850" w:type="dxa"/>
          </w:tcPr>
          <w:p w14:paraId="35308A5B" w14:textId="77777777" w:rsidR="009903D0" w:rsidRPr="000B29F3" w:rsidRDefault="009903D0" w:rsidP="009903D0">
            <w:pPr>
              <w:jc w:val="center"/>
              <w:rPr>
                <w:rFonts w:ascii="GHEA Grapalat" w:hAnsi="GHEA Grapalat"/>
                <w:sz w:val="20"/>
              </w:rPr>
            </w:pPr>
          </w:p>
        </w:tc>
        <w:tc>
          <w:tcPr>
            <w:tcW w:w="1134" w:type="dxa"/>
          </w:tcPr>
          <w:p w14:paraId="22389130" w14:textId="77777777" w:rsidR="009903D0" w:rsidRDefault="009903D0" w:rsidP="009903D0">
            <w:r w:rsidRPr="0060564A">
              <w:t>См. ниже</w:t>
            </w:r>
          </w:p>
        </w:tc>
        <w:tc>
          <w:tcPr>
            <w:tcW w:w="709" w:type="dxa"/>
          </w:tcPr>
          <w:p w14:paraId="6F26A6E4"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38DD6B78" w14:textId="77777777" w:rsidR="009903D0" w:rsidRDefault="009903D0" w:rsidP="009903D0">
            <w:pPr>
              <w:jc w:val="right"/>
              <w:rPr>
                <w:rFonts w:ascii="Calibri" w:hAnsi="Calibri"/>
                <w:color w:val="000000"/>
                <w:sz w:val="22"/>
                <w:szCs w:val="22"/>
              </w:rPr>
            </w:pPr>
          </w:p>
        </w:tc>
        <w:tc>
          <w:tcPr>
            <w:tcW w:w="851" w:type="dxa"/>
            <w:vAlign w:val="bottom"/>
          </w:tcPr>
          <w:p w14:paraId="2170B123"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7B485DAF" w14:textId="09877A4C" w:rsidR="009903D0" w:rsidRDefault="009903D0" w:rsidP="009903D0">
            <w:pPr>
              <w:rPr>
                <w:rFonts w:ascii="Sylfaen" w:hAnsi="Sylfaen"/>
                <w:bCs/>
                <w:color w:val="000000"/>
                <w:lang w:val="hy-AM"/>
              </w:rPr>
            </w:pPr>
            <w:r>
              <w:rPr>
                <w:rFonts w:ascii="Sylfaen" w:hAnsi="Sylfaen"/>
                <w:bCs/>
                <w:color w:val="000000"/>
                <w:lang w:val="hy-AM"/>
              </w:rPr>
              <w:t>200</w:t>
            </w:r>
          </w:p>
        </w:tc>
        <w:tc>
          <w:tcPr>
            <w:tcW w:w="1134" w:type="dxa"/>
          </w:tcPr>
          <w:p w14:paraId="223EF7D7" w14:textId="77777777" w:rsidR="009903D0" w:rsidRDefault="009903D0" w:rsidP="009903D0">
            <w:r w:rsidRPr="00D70EEE">
              <w:t>Степанаван Микаелян 111/1</w:t>
            </w:r>
          </w:p>
        </w:tc>
        <w:tc>
          <w:tcPr>
            <w:tcW w:w="992" w:type="dxa"/>
            <w:vAlign w:val="bottom"/>
          </w:tcPr>
          <w:p w14:paraId="64B6B0EB" w14:textId="3E3D4D6B" w:rsidR="009903D0" w:rsidRDefault="009903D0" w:rsidP="009903D0">
            <w:pPr>
              <w:rPr>
                <w:rFonts w:ascii="Sylfaen" w:hAnsi="Sylfaen"/>
                <w:bCs/>
                <w:color w:val="000000"/>
                <w:lang w:val="hy-AM"/>
              </w:rPr>
            </w:pPr>
            <w:r>
              <w:rPr>
                <w:rFonts w:ascii="Sylfaen" w:hAnsi="Sylfaen"/>
                <w:bCs/>
                <w:color w:val="000000"/>
                <w:lang w:val="hy-AM"/>
              </w:rPr>
              <w:t>200</w:t>
            </w:r>
          </w:p>
        </w:tc>
        <w:tc>
          <w:tcPr>
            <w:tcW w:w="1985" w:type="dxa"/>
          </w:tcPr>
          <w:p w14:paraId="4FAE21F4" w14:textId="3121750E"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r w:rsidR="009903D0" w:rsidRPr="003F687B" w14:paraId="4D75FA18" w14:textId="77777777" w:rsidTr="00575D4B">
        <w:trPr>
          <w:trHeight w:val="246"/>
        </w:trPr>
        <w:tc>
          <w:tcPr>
            <w:tcW w:w="1424" w:type="dxa"/>
            <w:vAlign w:val="bottom"/>
          </w:tcPr>
          <w:p w14:paraId="0FD5207F" w14:textId="4CE9185D" w:rsidR="009903D0" w:rsidRPr="009903D0" w:rsidRDefault="009903D0" w:rsidP="009903D0">
            <w:pPr>
              <w:jc w:val="right"/>
              <w:rPr>
                <w:rFonts w:ascii="Sylfaen" w:hAnsi="Sylfaen"/>
                <w:color w:val="000000"/>
                <w:sz w:val="22"/>
                <w:szCs w:val="22"/>
                <w:lang w:val="en-US"/>
              </w:rPr>
            </w:pPr>
            <w:r>
              <w:rPr>
                <w:rFonts w:ascii="Sylfaen" w:hAnsi="Sylfaen"/>
                <w:color w:val="000000"/>
                <w:sz w:val="22"/>
                <w:szCs w:val="22"/>
                <w:lang w:val="en-US"/>
              </w:rPr>
              <w:t>39</w:t>
            </w:r>
          </w:p>
        </w:tc>
        <w:tc>
          <w:tcPr>
            <w:tcW w:w="1567" w:type="dxa"/>
            <w:vAlign w:val="bottom"/>
          </w:tcPr>
          <w:p w14:paraId="7E4C5A43" w14:textId="77777777" w:rsidR="009903D0" w:rsidRPr="00A856DC" w:rsidRDefault="009903D0" w:rsidP="009903D0">
            <w:pPr>
              <w:rPr>
                <w:rFonts w:ascii="Sylfaen" w:hAnsi="Sylfaen"/>
                <w:lang w:val="hy-AM"/>
              </w:rPr>
            </w:pPr>
            <w:r>
              <w:rPr>
                <w:rFonts w:ascii="Sylfaen" w:hAnsi="Sylfaen"/>
                <w:lang w:val="hy-AM"/>
              </w:rPr>
              <w:t>07020000</w:t>
            </w:r>
          </w:p>
        </w:tc>
        <w:tc>
          <w:tcPr>
            <w:tcW w:w="1701" w:type="dxa"/>
          </w:tcPr>
          <w:p w14:paraId="522FAA09" w14:textId="77777777" w:rsidR="009903D0" w:rsidRDefault="009903D0" w:rsidP="009903D0">
            <w:r w:rsidRPr="00213345">
              <w:t>Помидор</w:t>
            </w:r>
          </w:p>
        </w:tc>
        <w:tc>
          <w:tcPr>
            <w:tcW w:w="850" w:type="dxa"/>
          </w:tcPr>
          <w:p w14:paraId="099AF21D" w14:textId="77777777" w:rsidR="009903D0" w:rsidRPr="000B29F3" w:rsidRDefault="009903D0" w:rsidP="009903D0">
            <w:pPr>
              <w:jc w:val="center"/>
              <w:rPr>
                <w:rFonts w:ascii="GHEA Grapalat" w:hAnsi="GHEA Grapalat"/>
                <w:sz w:val="20"/>
              </w:rPr>
            </w:pPr>
          </w:p>
        </w:tc>
        <w:tc>
          <w:tcPr>
            <w:tcW w:w="1134" w:type="dxa"/>
          </w:tcPr>
          <w:p w14:paraId="18470A05" w14:textId="77777777" w:rsidR="009903D0" w:rsidRDefault="009903D0" w:rsidP="009903D0">
            <w:r w:rsidRPr="0060564A">
              <w:t>См. ниже</w:t>
            </w:r>
          </w:p>
        </w:tc>
        <w:tc>
          <w:tcPr>
            <w:tcW w:w="709" w:type="dxa"/>
          </w:tcPr>
          <w:p w14:paraId="7858203B" w14:textId="77777777" w:rsidR="009903D0" w:rsidRPr="00E663AF" w:rsidRDefault="009903D0" w:rsidP="009903D0">
            <w:pPr>
              <w:rPr>
                <w:sz w:val="20"/>
                <w:szCs w:val="20"/>
              </w:rPr>
            </w:pPr>
            <w:r>
              <w:rPr>
                <w:rFonts w:ascii="Sylfaen" w:hAnsi="Sylfaen"/>
                <w:sz w:val="20"/>
                <w:szCs w:val="20"/>
                <w:lang w:val="hy-AM"/>
              </w:rPr>
              <w:t>кг</w:t>
            </w:r>
          </w:p>
        </w:tc>
        <w:tc>
          <w:tcPr>
            <w:tcW w:w="992" w:type="dxa"/>
            <w:vAlign w:val="bottom"/>
          </w:tcPr>
          <w:p w14:paraId="67D95D09" w14:textId="77777777" w:rsidR="009903D0" w:rsidRDefault="009903D0" w:rsidP="009903D0">
            <w:pPr>
              <w:jc w:val="right"/>
              <w:rPr>
                <w:rFonts w:ascii="Calibri" w:hAnsi="Calibri"/>
                <w:color w:val="000000"/>
                <w:sz w:val="22"/>
                <w:szCs w:val="22"/>
              </w:rPr>
            </w:pPr>
          </w:p>
        </w:tc>
        <w:tc>
          <w:tcPr>
            <w:tcW w:w="851" w:type="dxa"/>
            <w:vAlign w:val="bottom"/>
          </w:tcPr>
          <w:p w14:paraId="18D307CD" w14:textId="77777777" w:rsidR="009903D0" w:rsidRPr="00294E01" w:rsidRDefault="009903D0" w:rsidP="009903D0">
            <w:pPr>
              <w:jc w:val="right"/>
              <w:rPr>
                <w:rFonts w:ascii="Sylfaen" w:hAnsi="Sylfaen"/>
                <w:color w:val="000000"/>
                <w:sz w:val="22"/>
                <w:szCs w:val="22"/>
                <w:lang w:val="hy-AM"/>
              </w:rPr>
            </w:pPr>
          </w:p>
        </w:tc>
        <w:tc>
          <w:tcPr>
            <w:tcW w:w="992" w:type="dxa"/>
            <w:vAlign w:val="bottom"/>
          </w:tcPr>
          <w:p w14:paraId="72DEFBAB" w14:textId="0B3E3318" w:rsidR="009903D0" w:rsidRDefault="009903D0" w:rsidP="009903D0">
            <w:pPr>
              <w:rPr>
                <w:rFonts w:ascii="Sylfaen" w:hAnsi="Sylfaen"/>
                <w:bCs/>
                <w:color w:val="000000"/>
                <w:lang w:val="hy-AM"/>
              </w:rPr>
            </w:pPr>
            <w:r>
              <w:rPr>
                <w:rFonts w:ascii="Sylfaen" w:hAnsi="Sylfaen"/>
                <w:bCs/>
                <w:color w:val="000000"/>
                <w:lang w:val="hy-AM"/>
              </w:rPr>
              <w:t>197</w:t>
            </w:r>
          </w:p>
        </w:tc>
        <w:tc>
          <w:tcPr>
            <w:tcW w:w="1134" w:type="dxa"/>
          </w:tcPr>
          <w:p w14:paraId="6F69B1CD" w14:textId="77777777" w:rsidR="009903D0" w:rsidRDefault="009903D0" w:rsidP="009903D0">
            <w:r w:rsidRPr="00D70EEE">
              <w:t>Степанаван Микаелян 111/1</w:t>
            </w:r>
          </w:p>
        </w:tc>
        <w:tc>
          <w:tcPr>
            <w:tcW w:w="992" w:type="dxa"/>
            <w:vAlign w:val="bottom"/>
          </w:tcPr>
          <w:p w14:paraId="44D6E7DB" w14:textId="521E1BED" w:rsidR="009903D0" w:rsidRDefault="009903D0" w:rsidP="009903D0">
            <w:pPr>
              <w:rPr>
                <w:rFonts w:ascii="Sylfaen" w:hAnsi="Sylfaen"/>
                <w:bCs/>
                <w:color w:val="000000"/>
                <w:lang w:val="hy-AM"/>
              </w:rPr>
            </w:pPr>
            <w:r>
              <w:rPr>
                <w:rFonts w:ascii="Sylfaen" w:hAnsi="Sylfaen"/>
                <w:bCs/>
                <w:color w:val="000000"/>
                <w:lang w:val="hy-AM"/>
              </w:rPr>
              <w:t>197</w:t>
            </w:r>
          </w:p>
        </w:tc>
        <w:tc>
          <w:tcPr>
            <w:tcW w:w="1985" w:type="dxa"/>
          </w:tcPr>
          <w:p w14:paraId="03898312" w14:textId="38446760" w:rsidR="009903D0" w:rsidRDefault="009903D0" w:rsidP="009903D0">
            <w:r w:rsidRPr="007A2135">
              <w:rPr>
                <w:rFonts w:ascii="Arial" w:hAnsi="Arial" w:cs="Calibri"/>
                <w:color w:val="000000"/>
                <w:sz w:val="16"/>
                <w:szCs w:val="16"/>
                <w:lang w:val="hy-AM"/>
              </w:rPr>
              <w:t xml:space="preserve">С даты подписания договора до </w:t>
            </w:r>
            <w:r w:rsidRPr="007A2135">
              <w:rPr>
                <w:rFonts w:ascii="Arial" w:hAnsi="Arial" w:cs="Calibri"/>
                <w:color w:val="000000"/>
                <w:sz w:val="16"/>
                <w:szCs w:val="16"/>
              </w:rPr>
              <w:t>30</w:t>
            </w:r>
            <w:r w:rsidRPr="007A2135">
              <w:rPr>
                <w:rFonts w:ascii="Arial" w:hAnsi="Arial" w:cs="Calibri"/>
                <w:color w:val="000000"/>
                <w:sz w:val="16"/>
                <w:szCs w:val="16"/>
                <w:lang w:val="hy-AM"/>
              </w:rPr>
              <w:t>.</w:t>
            </w:r>
            <w:r>
              <w:rPr>
                <w:rFonts w:ascii="Arial" w:hAnsi="Arial" w:cs="Calibri"/>
                <w:color w:val="000000"/>
                <w:sz w:val="16"/>
                <w:szCs w:val="16"/>
              </w:rPr>
              <w:t>0</w:t>
            </w:r>
            <w:r>
              <w:rPr>
                <w:rFonts w:ascii="Sylfaen" w:hAnsi="Sylfaen" w:cs="Calibri"/>
                <w:color w:val="000000"/>
                <w:sz w:val="16"/>
                <w:szCs w:val="16"/>
                <w:lang w:val="hy-AM"/>
              </w:rPr>
              <w:t>8</w:t>
            </w:r>
            <w:r w:rsidRPr="007A2135">
              <w:rPr>
                <w:rFonts w:ascii="Arial" w:hAnsi="Arial" w:cs="Calibri"/>
                <w:color w:val="000000"/>
                <w:sz w:val="16"/>
                <w:szCs w:val="16"/>
                <w:lang w:val="hy-AM"/>
              </w:rPr>
              <w:t>.</w:t>
            </w:r>
            <w:r>
              <w:rPr>
                <w:rFonts w:ascii="Arial" w:hAnsi="Arial" w:cs="Calibri"/>
                <w:color w:val="000000"/>
                <w:sz w:val="16"/>
                <w:szCs w:val="16"/>
                <w:lang w:val="hy-AM"/>
              </w:rPr>
              <w:t>2025</w:t>
            </w:r>
            <w:r w:rsidRPr="007A2135">
              <w:rPr>
                <w:rFonts w:ascii="Arial" w:hAnsi="Arial" w:cs="Calibri"/>
                <w:color w:val="000000"/>
                <w:sz w:val="16"/>
                <w:szCs w:val="16"/>
              </w:rPr>
              <w:t>г</w:t>
            </w:r>
            <w:r w:rsidRPr="007A2135">
              <w:rPr>
                <w:rFonts w:ascii="Arial" w:hAnsi="Arial" w:cs="Calibri"/>
                <w:color w:val="000000"/>
                <w:sz w:val="16"/>
                <w:szCs w:val="16"/>
                <w:lang w:val="hy-AM"/>
              </w:rPr>
              <w:t>.</w:t>
            </w:r>
          </w:p>
        </w:tc>
      </w:tr>
    </w:tbl>
    <w:p w14:paraId="4208392B" w14:textId="77777777" w:rsidR="007F4D84" w:rsidRPr="007F4D84" w:rsidRDefault="007F4D84" w:rsidP="005D026A">
      <w:pPr>
        <w:jc w:val="right"/>
        <w:rPr>
          <w:rFonts w:ascii="Sylfaen" w:hAnsi="Sylfaen"/>
          <w:i/>
          <w:lang w:val="hy-AM"/>
        </w:rPr>
      </w:pPr>
    </w:p>
    <w:tbl>
      <w:tblPr>
        <w:tblpPr w:leftFromText="180" w:rightFromText="180" w:vertAnchor="text" w:horzAnchor="margin" w:tblpXSpec="center" w:tblpY="1719"/>
        <w:tblW w:w="9639" w:type="dxa"/>
        <w:tblLayout w:type="fixed"/>
        <w:tblLook w:val="0000" w:firstRow="0" w:lastRow="0" w:firstColumn="0" w:lastColumn="0" w:noHBand="0" w:noVBand="0"/>
      </w:tblPr>
      <w:tblGrid>
        <w:gridCol w:w="4536"/>
        <w:gridCol w:w="760"/>
        <w:gridCol w:w="4343"/>
      </w:tblGrid>
      <w:tr w:rsidR="003300AC" w:rsidRPr="00B138F3" w14:paraId="75D29DC1" w14:textId="77777777" w:rsidTr="003300AC">
        <w:tc>
          <w:tcPr>
            <w:tcW w:w="4536" w:type="dxa"/>
          </w:tcPr>
          <w:p w14:paraId="50860747" w14:textId="77777777" w:rsidR="003300AC" w:rsidRPr="00B138F3" w:rsidRDefault="003300AC" w:rsidP="003300AC">
            <w:pPr>
              <w:widowControl w:val="0"/>
              <w:jc w:val="center"/>
              <w:rPr>
                <w:rFonts w:ascii="GHEA Grapalat" w:hAnsi="GHEA Grapalat" w:cs="Sylfaen"/>
                <w:b/>
                <w:bCs/>
              </w:rPr>
            </w:pPr>
            <w:r w:rsidRPr="00B138F3">
              <w:rPr>
                <w:rFonts w:ascii="GHEA Grapalat" w:hAnsi="GHEA Grapalat"/>
                <w:b/>
              </w:rPr>
              <w:t>ПОКУПАТЕЛЬ</w:t>
            </w:r>
          </w:p>
          <w:p w14:paraId="40D214C5" w14:textId="77777777" w:rsidR="003300AC" w:rsidRPr="00B138F3" w:rsidRDefault="003300AC" w:rsidP="003300AC">
            <w:pPr>
              <w:widowControl w:val="0"/>
              <w:jc w:val="center"/>
              <w:rPr>
                <w:rFonts w:ascii="GHEA Grapalat" w:hAnsi="GHEA Grapalat"/>
                <w:lang w:val="en-US"/>
              </w:rPr>
            </w:pPr>
            <w:r w:rsidRPr="00B138F3">
              <w:rPr>
                <w:rFonts w:ascii="GHEA Grapalat" w:hAnsi="GHEA Grapalat"/>
                <w:lang w:val="en-US"/>
              </w:rPr>
              <w:t>_____________________</w:t>
            </w:r>
          </w:p>
          <w:p w14:paraId="5673AB92" w14:textId="77777777" w:rsidR="003300AC" w:rsidRPr="00B138F3" w:rsidRDefault="003300AC" w:rsidP="003300AC">
            <w:pPr>
              <w:widowControl w:val="0"/>
              <w:jc w:val="center"/>
              <w:rPr>
                <w:rFonts w:ascii="GHEA Grapalat" w:hAnsi="GHEA Grapalat"/>
                <w:sz w:val="16"/>
                <w:szCs w:val="16"/>
              </w:rPr>
            </w:pPr>
            <w:r w:rsidRPr="00B138F3">
              <w:rPr>
                <w:rFonts w:ascii="GHEA Grapalat" w:hAnsi="GHEA Grapalat"/>
                <w:sz w:val="16"/>
                <w:szCs w:val="16"/>
              </w:rPr>
              <w:t>/подпись/</w:t>
            </w:r>
          </w:p>
          <w:p w14:paraId="2E89F05C" w14:textId="77777777" w:rsidR="003300AC" w:rsidRPr="00B138F3" w:rsidRDefault="003300AC" w:rsidP="003300AC">
            <w:pPr>
              <w:widowControl w:val="0"/>
              <w:jc w:val="center"/>
              <w:rPr>
                <w:rFonts w:ascii="GHEA Grapalat" w:hAnsi="GHEA Grapalat"/>
              </w:rPr>
            </w:pPr>
            <w:r w:rsidRPr="00B138F3">
              <w:rPr>
                <w:rFonts w:ascii="GHEA Grapalat" w:hAnsi="GHEA Grapalat"/>
              </w:rPr>
              <w:t>М. П.</w:t>
            </w:r>
          </w:p>
        </w:tc>
        <w:tc>
          <w:tcPr>
            <w:tcW w:w="760" w:type="dxa"/>
          </w:tcPr>
          <w:p w14:paraId="7CD6B79C" w14:textId="77777777" w:rsidR="003300AC" w:rsidRPr="00B138F3" w:rsidRDefault="003300AC" w:rsidP="003300AC">
            <w:pPr>
              <w:widowControl w:val="0"/>
              <w:jc w:val="center"/>
              <w:rPr>
                <w:rFonts w:ascii="GHEA Grapalat" w:hAnsi="GHEA Grapalat"/>
              </w:rPr>
            </w:pPr>
          </w:p>
        </w:tc>
        <w:tc>
          <w:tcPr>
            <w:tcW w:w="4343" w:type="dxa"/>
          </w:tcPr>
          <w:p w14:paraId="544ED2BB" w14:textId="77777777" w:rsidR="003300AC" w:rsidRPr="00B138F3" w:rsidRDefault="003300AC" w:rsidP="003300AC">
            <w:pPr>
              <w:widowControl w:val="0"/>
              <w:jc w:val="center"/>
              <w:rPr>
                <w:rFonts w:ascii="GHEA Grapalat" w:hAnsi="GHEA Grapalat" w:cs="Sylfaen"/>
                <w:b/>
                <w:bCs/>
              </w:rPr>
            </w:pPr>
            <w:r w:rsidRPr="00B138F3">
              <w:rPr>
                <w:rFonts w:ascii="GHEA Grapalat" w:hAnsi="GHEA Grapalat"/>
                <w:b/>
              </w:rPr>
              <w:t>ПРОДАВЕЦ</w:t>
            </w:r>
          </w:p>
          <w:p w14:paraId="6EF741E6" w14:textId="77777777" w:rsidR="003300AC" w:rsidRPr="00B138F3" w:rsidRDefault="003300AC" w:rsidP="003300AC">
            <w:pPr>
              <w:widowControl w:val="0"/>
              <w:jc w:val="center"/>
              <w:rPr>
                <w:rFonts w:ascii="GHEA Grapalat" w:hAnsi="GHEA Grapalat"/>
                <w:lang w:val="en-US"/>
              </w:rPr>
            </w:pPr>
            <w:r w:rsidRPr="00B138F3">
              <w:rPr>
                <w:rFonts w:ascii="GHEA Grapalat" w:hAnsi="GHEA Grapalat"/>
                <w:lang w:val="en-US"/>
              </w:rPr>
              <w:t>______________________</w:t>
            </w:r>
          </w:p>
          <w:p w14:paraId="1EA7F8F6" w14:textId="77777777" w:rsidR="003300AC" w:rsidRPr="00B138F3" w:rsidRDefault="003300AC" w:rsidP="003300AC">
            <w:pPr>
              <w:widowControl w:val="0"/>
              <w:jc w:val="center"/>
              <w:rPr>
                <w:rFonts w:ascii="GHEA Grapalat" w:hAnsi="GHEA Grapalat"/>
                <w:sz w:val="16"/>
                <w:szCs w:val="16"/>
              </w:rPr>
            </w:pPr>
            <w:r w:rsidRPr="00B138F3">
              <w:rPr>
                <w:rFonts w:ascii="GHEA Grapalat" w:hAnsi="GHEA Grapalat"/>
                <w:sz w:val="16"/>
                <w:szCs w:val="16"/>
              </w:rPr>
              <w:t>/подпись/</w:t>
            </w:r>
          </w:p>
          <w:p w14:paraId="2D06B821" w14:textId="77777777" w:rsidR="003300AC" w:rsidRPr="00B138F3" w:rsidRDefault="003300AC" w:rsidP="003300AC">
            <w:pPr>
              <w:widowControl w:val="0"/>
              <w:jc w:val="center"/>
              <w:rPr>
                <w:rFonts w:ascii="GHEA Grapalat" w:hAnsi="GHEA Grapalat"/>
              </w:rPr>
            </w:pPr>
            <w:r w:rsidRPr="00B138F3">
              <w:rPr>
                <w:rFonts w:ascii="GHEA Grapalat" w:hAnsi="GHEA Grapalat"/>
              </w:rPr>
              <w:t>М. П.</w:t>
            </w:r>
          </w:p>
        </w:tc>
      </w:tr>
    </w:tbl>
    <w:tbl>
      <w:tblPr>
        <w:tblpPr w:leftFromText="180" w:rightFromText="180" w:vertAnchor="text" w:tblpY="1"/>
        <w:tblOverlap w:val="never"/>
        <w:tblW w:w="15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1358"/>
        <w:gridCol w:w="13286"/>
      </w:tblGrid>
      <w:tr w:rsidR="0048030A" w:rsidRPr="005C6305" w14:paraId="2B189FC8" w14:textId="77777777" w:rsidTr="008764CA">
        <w:trPr>
          <w:trHeight w:val="148"/>
        </w:trPr>
        <w:tc>
          <w:tcPr>
            <w:tcW w:w="544" w:type="dxa"/>
          </w:tcPr>
          <w:p w14:paraId="2BFAF82A" w14:textId="77777777" w:rsidR="0048030A" w:rsidRPr="003338A0" w:rsidRDefault="0048030A" w:rsidP="0048030A">
            <w:pPr>
              <w:tabs>
                <w:tab w:val="left" w:pos="720"/>
                <w:tab w:val="left" w:pos="1440"/>
                <w:tab w:val="left" w:pos="2160"/>
                <w:tab w:val="left" w:pos="2880"/>
                <w:tab w:val="left" w:pos="3600"/>
                <w:tab w:val="left" w:pos="4320"/>
                <w:tab w:val="left" w:pos="5040"/>
                <w:tab w:val="left" w:pos="5760"/>
                <w:tab w:val="left" w:pos="6480"/>
                <w:tab w:val="left" w:pos="6900"/>
              </w:tabs>
              <w:spacing w:line="360" w:lineRule="auto"/>
              <w:ind w:right="3"/>
              <w:jc w:val="center"/>
              <w:rPr>
                <w:rFonts w:ascii="Sylfaen" w:hAnsi="Sylfaen" w:cs="Sylfaen"/>
                <w:b/>
                <w:sz w:val="16"/>
                <w:szCs w:val="16"/>
              </w:rPr>
            </w:pPr>
            <w:r w:rsidRPr="003338A0">
              <w:rPr>
                <w:rFonts w:ascii="Sylfaen" w:hAnsi="Sylfaen" w:cs="Sylfaen"/>
                <w:b/>
                <w:sz w:val="16"/>
                <w:szCs w:val="16"/>
              </w:rPr>
              <w:t>Н/Л</w:t>
            </w:r>
          </w:p>
        </w:tc>
        <w:tc>
          <w:tcPr>
            <w:tcW w:w="1358" w:type="dxa"/>
            <w:vAlign w:val="center"/>
          </w:tcPr>
          <w:p w14:paraId="560F3142" w14:textId="77777777" w:rsidR="0048030A" w:rsidRPr="003338A0" w:rsidRDefault="0048030A" w:rsidP="0048030A">
            <w:pPr>
              <w:jc w:val="center"/>
              <w:rPr>
                <w:rFonts w:ascii="Sylfaen" w:hAnsi="Sylfaen"/>
                <w:b/>
                <w:sz w:val="16"/>
                <w:szCs w:val="16"/>
                <w:lang w:val="hy-AM"/>
              </w:rPr>
            </w:pPr>
            <w:r w:rsidRPr="003338A0">
              <w:rPr>
                <w:rFonts w:ascii="Sylfaen" w:hAnsi="Sylfaen"/>
                <w:b/>
                <w:sz w:val="16"/>
                <w:szCs w:val="16"/>
              </w:rPr>
              <w:t xml:space="preserve">Наименование </w:t>
            </w:r>
          </w:p>
        </w:tc>
        <w:tc>
          <w:tcPr>
            <w:tcW w:w="13286" w:type="dxa"/>
            <w:vAlign w:val="center"/>
          </w:tcPr>
          <w:p w14:paraId="1FE18E31" w14:textId="77777777" w:rsidR="0048030A" w:rsidRPr="003338A0" w:rsidRDefault="0048030A" w:rsidP="0048030A">
            <w:pPr>
              <w:tabs>
                <w:tab w:val="left" w:pos="720"/>
                <w:tab w:val="left" w:pos="1440"/>
                <w:tab w:val="left" w:pos="2160"/>
                <w:tab w:val="left" w:pos="2880"/>
                <w:tab w:val="left" w:pos="3600"/>
                <w:tab w:val="left" w:pos="4320"/>
                <w:tab w:val="left" w:pos="5040"/>
                <w:tab w:val="left" w:pos="5760"/>
                <w:tab w:val="left" w:pos="6480"/>
                <w:tab w:val="left" w:pos="6900"/>
              </w:tabs>
              <w:spacing w:line="360" w:lineRule="auto"/>
              <w:ind w:right="3"/>
              <w:jc w:val="center"/>
              <w:rPr>
                <w:rFonts w:ascii="Sylfaen" w:hAnsi="Sylfaen"/>
                <w:b/>
                <w:sz w:val="16"/>
                <w:szCs w:val="16"/>
              </w:rPr>
            </w:pPr>
            <w:r w:rsidRPr="003338A0">
              <w:rPr>
                <w:rFonts w:ascii="Sylfaen" w:hAnsi="Sylfaen"/>
                <w:b/>
                <w:sz w:val="16"/>
                <w:szCs w:val="16"/>
              </w:rPr>
              <w:t>Характеристика товара</w:t>
            </w:r>
          </w:p>
        </w:tc>
      </w:tr>
      <w:tr w:rsidR="008764CA" w:rsidRPr="005C6305" w14:paraId="248B54F6" w14:textId="77777777" w:rsidTr="008764CA">
        <w:trPr>
          <w:trHeight w:val="148"/>
        </w:trPr>
        <w:tc>
          <w:tcPr>
            <w:tcW w:w="544" w:type="dxa"/>
            <w:vAlign w:val="bottom"/>
          </w:tcPr>
          <w:p w14:paraId="6AB6750D" w14:textId="77777777" w:rsidR="008764CA" w:rsidRDefault="008764CA" w:rsidP="008764CA">
            <w:pPr>
              <w:jc w:val="right"/>
              <w:rPr>
                <w:rFonts w:ascii="Calibri" w:hAnsi="Calibri"/>
                <w:color w:val="000000"/>
                <w:sz w:val="22"/>
                <w:szCs w:val="22"/>
              </w:rPr>
            </w:pPr>
            <w:r>
              <w:rPr>
                <w:rFonts w:ascii="Calibri" w:hAnsi="Calibri"/>
                <w:color w:val="000000"/>
                <w:sz w:val="22"/>
                <w:szCs w:val="22"/>
              </w:rPr>
              <w:lastRenderedPageBreak/>
              <w:t>1</w:t>
            </w:r>
          </w:p>
        </w:tc>
        <w:tc>
          <w:tcPr>
            <w:tcW w:w="1358" w:type="dxa"/>
            <w:vAlign w:val="bottom"/>
          </w:tcPr>
          <w:p w14:paraId="74B552CE" w14:textId="77777777" w:rsidR="008764CA" w:rsidRPr="00494C6E" w:rsidRDefault="008764CA" w:rsidP="008764CA">
            <w:pPr>
              <w:rPr>
                <w:rFonts w:ascii="Sylfaen" w:hAnsi="Sylfaen"/>
                <w:sz w:val="18"/>
                <w:szCs w:val="18"/>
              </w:rPr>
            </w:pPr>
            <w:r w:rsidRPr="00494C6E">
              <w:rPr>
                <w:rFonts w:ascii="Sylfaen" w:hAnsi="Sylfaen"/>
                <w:sz w:val="18"/>
                <w:szCs w:val="18"/>
              </w:rPr>
              <w:t xml:space="preserve">Соль </w:t>
            </w:r>
          </w:p>
        </w:tc>
        <w:tc>
          <w:tcPr>
            <w:tcW w:w="13286" w:type="dxa"/>
            <w:vAlign w:val="bottom"/>
          </w:tcPr>
          <w:p w14:paraId="6B3695EE" w14:textId="77777777" w:rsidR="008764CA" w:rsidRPr="003338A0" w:rsidRDefault="008764CA" w:rsidP="008764CA">
            <w:pPr>
              <w:rPr>
                <w:rFonts w:ascii="Sylfaen" w:hAnsi="Sylfaen"/>
                <w:sz w:val="16"/>
                <w:szCs w:val="16"/>
              </w:rPr>
            </w:pPr>
            <w:r w:rsidRPr="003338A0">
              <w:rPr>
                <w:rFonts w:ascii="Sylfaen" w:hAnsi="Sylfaen"/>
                <w:sz w:val="16"/>
                <w:szCs w:val="16"/>
              </w:rPr>
              <w:t>Гранулированный, йодированный; «Соль пищевая экстра и высшего качества, белый, кристаллический сыпучий материал, не допускается наличие внешних механических примесей, массовая доля влаги не более 0,1 % для соли экстра и не более 0,7 % для высококачественной, упаковка: завод, вес: 1 килограмм. АСТ 239-2005.</w:t>
            </w:r>
          </w:p>
          <w:p w14:paraId="2822B749" w14:textId="77777777" w:rsidR="008764CA" w:rsidRPr="003338A0" w:rsidRDefault="008764CA" w:rsidP="008764CA">
            <w:pPr>
              <w:rPr>
                <w:rFonts w:ascii="Sylfaen" w:hAnsi="Sylfaen"/>
                <w:sz w:val="16"/>
                <w:szCs w:val="16"/>
              </w:rPr>
            </w:pPr>
            <w:r w:rsidRPr="003338A0">
              <w:rPr>
                <w:rFonts w:ascii="Sylfaen" w:hAnsi="Sylfaen"/>
                <w:sz w:val="16"/>
                <w:szCs w:val="16"/>
              </w:rPr>
              <w:t>Безопасность, маркировка и упаковка - пищевая продукция подлежит подтверждению соответствия в соответствии с Решением Комиссии Таможенного союза от 09.12.2011 № 880 «О безопасности пищевой продукции» (КПТС 021/2011), Комиссия Таможенного союза № 881 от  9 декабря 2011 г. 9  Закона РА "О безопасности пищевых продуктов" утвержден решением "О маркировке пищевых продуктов" (IMTC 022/2011), "О безопасности упаковки" (IMTC 005/2011) утвержден Решением № 769 от Комиссией Таможенного союза от 16 августа 2011 г. статьи и иметь маркировку единым знаком обращения на территории Евразийского экономического союза.</w:t>
            </w:r>
          </w:p>
          <w:p w14:paraId="56DE2DAE" w14:textId="77777777" w:rsidR="008764CA" w:rsidRPr="003338A0" w:rsidRDefault="008764CA" w:rsidP="008764CA">
            <w:pPr>
              <w:rPr>
                <w:rFonts w:ascii="Sylfaen" w:hAnsi="Sylfaen"/>
                <w:sz w:val="16"/>
                <w:szCs w:val="16"/>
              </w:rPr>
            </w:pPr>
            <w:r w:rsidRPr="003338A0">
              <w:rPr>
                <w:rFonts w:ascii="Sylfaen" w:hAnsi="Sylfaen"/>
                <w:sz w:val="16"/>
                <w:szCs w:val="16"/>
              </w:rPr>
              <w:t>Конкретный день доставки определяется Покупателем посредством предварительного (не ранее 3 рабочих дней) заказа по электронной почте или по телефону.</w:t>
            </w:r>
          </w:p>
        </w:tc>
      </w:tr>
      <w:tr w:rsidR="008764CA" w:rsidRPr="005C6305" w14:paraId="5439CE40" w14:textId="77777777" w:rsidTr="008764CA">
        <w:trPr>
          <w:trHeight w:val="148"/>
        </w:trPr>
        <w:tc>
          <w:tcPr>
            <w:tcW w:w="544" w:type="dxa"/>
            <w:vAlign w:val="bottom"/>
          </w:tcPr>
          <w:p w14:paraId="104738A9" w14:textId="77777777" w:rsidR="008764CA" w:rsidRDefault="008764CA" w:rsidP="008764CA">
            <w:pPr>
              <w:jc w:val="right"/>
              <w:rPr>
                <w:rFonts w:ascii="Calibri" w:hAnsi="Calibri"/>
                <w:color w:val="000000"/>
                <w:sz w:val="22"/>
                <w:szCs w:val="22"/>
              </w:rPr>
            </w:pPr>
            <w:r>
              <w:rPr>
                <w:rFonts w:ascii="Calibri" w:hAnsi="Calibri"/>
                <w:color w:val="000000"/>
                <w:sz w:val="22"/>
                <w:szCs w:val="22"/>
              </w:rPr>
              <w:t>2</w:t>
            </w:r>
          </w:p>
        </w:tc>
        <w:tc>
          <w:tcPr>
            <w:tcW w:w="1358" w:type="dxa"/>
            <w:vAlign w:val="bottom"/>
          </w:tcPr>
          <w:p w14:paraId="17557653" w14:textId="77777777" w:rsidR="008764CA" w:rsidRPr="00494C6E" w:rsidRDefault="008764CA" w:rsidP="008764CA">
            <w:pPr>
              <w:rPr>
                <w:rFonts w:ascii="Sylfaen" w:hAnsi="Sylfaen"/>
                <w:sz w:val="18"/>
                <w:szCs w:val="18"/>
              </w:rPr>
            </w:pPr>
            <w:r w:rsidRPr="00494C6E">
              <w:rPr>
                <w:rFonts w:ascii="Sylfaen" w:hAnsi="Sylfaen"/>
                <w:sz w:val="18"/>
                <w:szCs w:val="18"/>
              </w:rPr>
              <w:t>Растительное  масло</w:t>
            </w:r>
          </w:p>
        </w:tc>
        <w:tc>
          <w:tcPr>
            <w:tcW w:w="13286" w:type="dxa"/>
            <w:vAlign w:val="bottom"/>
          </w:tcPr>
          <w:p w14:paraId="44A91A34" w14:textId="77777777" w:rsidR="008764CA" w:rsidRPr="003338A0" w:rsidRDefault="008764CA" w:rsidP="008764CA">
            <w:pPr>
              <w:rPr>
                <w:rFonts w:ascii="Sylfaen" w:hAnsi="Sylfaen"/>
                <w:sz w:val="16"/>
                <w:szCs w:val="16"/>
              </w:rPr>
            </w:pPr>
            <w:r w:rsidRPr="003338A0">
              <w:rPr>
                <w:rFonts w:ascii="Sylfaen" w:hAnsi="Sylfaen"/>
                <w:sz w:val="16"/>
                <w:szCs w:val="16"/>
              </w:rPr>
              <w:t>Масло подсолнечное - рафинированное (рафинированное); Изготовлено путем растворения и дробления семян подсолнечника, высокого качества, фильтрованное, дезодорированное. Упаковка: разливается в бутылки по 0,9 л (без учета веса тары). ГОСТ 1129-2013.</w:t>
            </w:r>
          </w:p>
          <w:p w14:paraId="265F24BE" w14:textId="16DC687D" w:rsidR="008764CA" w:rsidRPr="003338A0" w:rsidRDefault="008764CA" w:rsidP="008764CA">
            <w:pPr>
              <w:rPr>
                <w:rFonts w:ascii="Sylfaen" w:hAnsi="Sylfaen"/>
                <w:sz w:val="16"/>
                <w:szCs w:val="16"/>
              </w:rPr>
            </w:pPr>
            <w:r w:rsidRPr="003338A0">
              <w:rPr>
                <w:rFonts w:ascii="Sylfaen" w:hAnsi="Sylfaen"/>
                <w:sz w:val="16"/>
                <w:szCs w:val="16"/>
              </w:rPr>
              <w:t>Безопасность, маркировка и упаковка - пищевые продукты подлежат подтверждению соответствия в соответствии с Решением Комиссии Таможенного союза от 09.12.2011 № 880 «О безопасности пищевых продуктов» (КПТС 021/2011), Комиссия Таможенного союза от 12 декабря 2011 г. № 9, 2011 № 881 «О маркировке пищевых продуктов» (МИТС 022/2011), утв. Решением Комиссии Таможенного союза от 16.08.2011 № 769 «О безопасности упаковки» (МИТС 005/2011), № 883 Комиссией Таможенного союза от 9 декабря 2011 г. утвержден решением "Технический регламент масложировой продукции" (МИТК 0</w:t>
            </w:r>
            <w:r w:rsidR="009903D0">
              <w:rPr>
                <w:rFonts w:ascii="Sylfaen" w:hAnsi="Sylfaen"/>
                <w:sz w:val="16"/>
                <w:szCs w:val="16"/>
              </w:rPr>
              <w:t>25/2</w:t>
            </w:r>
            <w:r w:rsidRPr="003338A0">
              <w:rPr>
                <w:rFonts w:ascii="Sylfaen" w:hAnsi="Sylfaen"/>
                <w:sz w:val="16"/>
                <w:szCs w:val="16"/>
              </w:rPr>
              <w:t>011) Технического регламента Таможенного союза, статья 9 Закона РА "О безопасности пищевых продуктов" и иметь маркировку общепринятый знак для обращения на территории Евразийского экономического союза.</w:t>
            </w:r>
          </w:p>
          <w:p w14:paraId="2B115D6C" w14:textId="77777777" w:rsidR="008764CA" w:rsidRPr="003338A0" w:rsidRDefault="008764CA" w:rsidP="008764CA">
            <w:pPr>
              <w:rPr>
                <w:rFonts w:ascii="Sylfaen" w:hAnsi="Sylfaen"/>
                <w:sz w:val="16"/>
                <w:szCs w:val="16"/>
              </w:rPr>
            </w:pPr>
            <w:r w:rsidRPr="003338A0">
              <w:rPr>
                <w:rFonts w:ascii="Sylfaen" w:hAnsi="Sylfaen"/>
                <w:sz w:val="16"/>
                <w:szCs w:val="16"/>
              </w:rPr>
              <w:t>Конкретный день доставки определяется по предварительному (не менее 3 рабочих дней) заказу Покупателя по электронной почте  или по телефону.</w:t>
            </w:r>
          </w:p>
        </w:tc>
      </w:tr>
      <w:tr w:rsidR="008764CA" w:rsidRPr="008764CA" w14:paraId="22E4B43A" w14:textId="77777777" w:rsidTr="008764CA">
        <w:trPr>
          <w:trHeight w:val="148"/>
        </w:trPr>
        <w:tc>
          <w:tcPr>
            <w:tcW w:w="544" w:type="dxa"/>
            <w:vAlign w:val="bottom"/>
          </w:tcPr>
          <w:p w14:paraId="48AA5B2B" w14:textId="77777777" w:rsidR="008764CA" w:rsidRDefault="008764CA" w:rsidP="008764CA">
            <w:pPr>
              <w:jc w:val="right"/>
              <w:rPr>
                <w:rFonts w:ascii="Calibri" w:hAnsi="Calibri"/>
                <w:color w:val="000000"/>
                <w:sz w:val="22"/>
                <w:szCs w:val="22"/>
              </w:rPr>
            </w:pPr>
            <w:r>
              <w:rPr>
                <w:rFonts w:ascii="Calibri" w:hAnsi="Calibri"/>
                <w:color w:val="000000"/>
                <w:sz w:val="22"/>
                <w:szCs w:val="22"/>
              </w:rPr>
              <w:t>3</w:t>
            </w:r>
          </w:p>
        </w:tc>
        <w:tc>
          <w:tcPr>
            <w:tcW w:w="1358" w:type="dxa"/>
            <w:vAlign w:val="bottom"/>
          </w:tcPr>
          <w:p w14:paraId="4A786C5E" w14:textId="77777777" w:rsidR="008764CA" w:rsidRPr="00494C6E" w:rsidRDefault="008764CA" w:rsidP="008764CA">
            <w:pPr>
              <w:rPr>
                <w:rFonts w:ascii="Sylfaen" w:hAnsi="Sylfaen"/>
                <w:sz w:val="18"/>
                <w:szCs w:val="18"/>
              </w:rPr>
            </w:pPr>
            <w:r w:rsidRPr="00494C6E">
              <w:rPr>
                <w:rFonts w:ascii="Sylfaen" w:hAnsi="Sylfaen"/>
                <w:sz w:val="18"/>
                <w:szCs w:val="18"/>
              </w:rPr>
              <w:t>Рис 1</w:t>
            </w:r>
          </w:p>
        </w:tc>
        <w:tc>
          <w:tcPr>
            <w:tcW w:w="13286" w:type="dxa"/>
            <w:vAlign w:val="bottom"/>
          </w:tcPr>
          <w:p w14:paraId="08E233A2" w14:textId="77777777" w:rsidR="008764CA" w:rsidRPr="003338A0" w:rsidRDefault="008764CA" w:rsidP="008764CA">
            <w:pPr>
              <w:rPr>
                <w:rFonts w:ascii="Sylfaen" w:hAnsi="Sylfaen"/>
                <w:sz w:val="16"/>
                <w:szCs w:val="16"/>
                <w:lang w:val="hy-AM"/>
              </w:rPr>
            </w:pPr>
            <w:r w:rsidRPr="003338A0">
              <w:rPr>
                <w:rFonts w:ascii="Sylfaen" w:hAnsi="Sylfaen"/>
                <w:sz w:val="16"/>
                <w:szCs w:val="16"/>
                <w:lang w:val="hy-AM"/>
              </w:rPr>
              <w:t>Рис «Высокосортный» молотый, бело-белый различных цветов, продолговатый чистый, с характерным вкусом и запахом риса, без побочного привкуса и запаха, влажность не более 15%, кислотность не более 2оТ, по ГОСТ 6292-93.</w:t>
            </w:r>
          </w:p>
          <w:p w14:paraId="68E38D63" w14:textId="77777777" w:rsidR="008764CA" w:rsidRPr="003338A0" w:rsidRDefault="008764CA" w:rsidP="008764CA">
            <w:pPr>
              <w:rPr>
                <w:rFonts w:ascii="Sylfaen" w:hAnsi="Sylfaen"/>
                <w:sz w:val="16"/>
                <w:szCs w:val="16"/>
                <w:lang w:val="hy-AM"/>
              </w:rPr>
            </w:pPr>
            <w:r w:rsidRPr="003338A0">
              <w:rPr>
                <w:rFonts w:ascii="Sylfaen" w:hAnsi="Sylfaen"/>
                <w:sz w:val="16"/>
                <w:szCs w:val="16"/>
                <w:lang w:val="hy-AM"/>
              </w:rPr>
              <w:t>Безопасность, маркировка и упаковка - пищевые продукты подлежат подтверждению соответствия в соответствии с Решением Комиссии Таможенного союза от 09.12.2011 № 880 «О безопасности пищевых продуктов» (КПТС 021/2011), Комиссия Таможенного союза от 12 декабря 2011 г. № 9, 2011 г. № 881 «О маркировке пищевой продукции» (МИТС 022/2011), утв. решением Комиссии Таможенного союза от 16 августа 2011 г. № 769 «О безопасности упаковки» (МИТС 005/2011), техническим регламентом Таможенного союза, Закона РА «О безопасности пищевых продуктов» статьи 9 и маркироваться единым знаком для обращения на территории Евразийского экономического союза.</w:t>
            </w:r>
          </w:p>
          <w:p w14:paraId="7CB4105D" w14:textId="77777777" w:rsidR="008764CA" w:rsidRPr="003338A0" w:rsidRDefault="008764CA" w:rsidP="008764CA">
            <w:pPr>
              <w:rPr>
                <w:rFonts w:ascii="Sylfaen" w:hAnsi="Sylfaen"/>
                <w:sz w:val="16"/>
                <w:szCs w:val="16"/>
                <w:lang w:val="hy-AM"/>
              </w:rPr>
            </w:pPr>
            <w:r w:rsidRPr="003338A0">
              <w:rPr>
                <w:rFonts w:ascii="Sylfaen" w:hAnsi="Sylfaen"/>
                <w:sz w:val="16"/>
                <w:szCs w:val="16"/>
                <w:lang w:val="hy-AM"/>
              </w:rPr>
              <w:t>Конкретная дата доставки определяется по предварительному заказу Покупателя (не менее чем за 3 рабочих дня) по электронной почте</w:t>
            </w:r>
            <w:r w:rsidRPr="003338A0">
              <w:rPr>
                <w:rFonts w:ascii="Sylfaen" w:hAnsi="Sylfaen"/>
                <w:sz w:val="16"/>
                <w:szCs w:val="16"/>
              </w:rPr>
              <w:t xml:space="preserve"> </w:t>
            </w:r>
            <w:r w:rsidRPr="003338A0">
              <w:rPr>
                <w:rFonts w:ascii="Sylfaen" w:hAnsi="Sylfaen"/>
                <w:sz w:val="16"/>
                <w:szCs w:val="16"/>
                <w:lang w:val="hy-AM"/>
              </w:rPr>
              <w:t>или по телефону.</w:t>
            </w:r>
          </w:p>
        </w:tc>
      </w:tr>
      <w:tr w:rsidR="008764CA" w:rsidRPr="008764CA" w14:paraId="3EFF738B" w14:textId="77777777" w:rsidTr="008764CA">
        <w:trPr>
          <w:trHeight w:val="148"/>
        </w:trPr>
        <w:tc>
          <w:tcPr>
            <w:tcW w:w="544" w:type="dxa"/>
            <w:vAlign w:val="bottom"/>
          </w:tcPr>
          <w:p w14:paraId="3AE2D309" w14:textId="77777777" w:rsidR="008764CA" w:rsidRDefault="008764CA" w:rsidP="008764CA">
            <w:pPr>
              <w:jc w:val="right"/>
              <w:rPr>
                <w:rFonts w:ascii="Calibri" w:hAnsi="Calibri"/>
                <w:color w:val="000000"/>
                <w:sz w:val="22"/>
                <w:szCs w:val="22"/>
              </w:rPr>
            </w:pPr>
            <w:r>
              <w:rPr>
                <w:rFonts w:ascii="Calibri" w:hAnsi="Calibri"/>
                <w:color w:val="000000"/>
                <w:sz w:val="22"/>
                <w:szCs w:val="22"/>
              </w:rPr>
              <w:t>4</w:t>
            </w:r>
          </w:p>
        </w:tc>
        <w:tc>
          <w:tcPr>
            <w:tcW w:w="1358" w:type="dxa"/>
            <w:vAlign w:val="bottom"/>
          </w:tcPr>
          <w:p w14:paraId="2AC6E26D" w14:textId="77777777" w:rsidR="008764CA" w:rsidRPr="00494C6E" w:rsidRDefault="008764CA" w:rsidP="008764CA">
            <w:pPr>
              <w:rPr>
                <w:rFonts w:ascii="Sylfaen" w:hAnsi="Sylfaen"/>
                <w:sz w:val="18"/>
                <w:szCs w:val="18"/>
              </w:rPr>
            </w:pPr>
            <w:r w:rsidRPr="00494C6E">
              <w:rPr>
                <w:rFonts w:ascii="Sylfaen" w:hAnsi="Sylfaen"/>
                <w:sz w:val="18"/>
                <w:szCs w:val="18"/>
              </w:rPr>
              <w:t>Свекла</w:t>
            </w:r>
          </w:p>
        </w:tc>
        <w:tc>
          <w:tcPr>
            <w:tcW w:w="13286" w:type="dxa"/>
            <w:vAlign w:val="bottom"/>
          </w:tcPr>
          <w:p w14:paraId="2AE9477D" w14:textId="77777777" w:rsidR="008764CA" w:rsidRPr="003338A0" w:rsidRDefault="008764CA" w:rsidP="008764CA">
            <w:pPr>
              <w:rPr>
                <w:rFonts w:ascii="Sylfaen" w:hAnsi="Sylfaen"/>
                <w:sz w:val="16"/>
                <w:szCs w:val="16"/>
                <w:lang w:val="hy-AM"/>
              </w:rPr>
            </w:pPr>
            <w:r w:rsidRPr="003338A0">
              <w:rPr>
                <w:rFonts w:ascii="Sylfaen" w:hAnsi="Sylfaen"/>
                <w:sz w:val="16"/>
                <w:szCs w:val="16"/>
                <w:lang w:val="hy-AM"/>
              </w:rPr>
              <w:t>Внешний вид: корни и плоды свежие, целые, без болезней, сухие, не грязные, без трещин и повреждений. Внутреннее строение: мякоть сочная, темно-красного цвета различной окраски.</w:t>
            </w:r>
          </w:p>
          <w:p w14:paraId="526862B9" w14:textId="77777777" w:rsidR="008764CA" w:rsidRPr="003338A0" w:rsidRDefault="008764CA" w:rsidP="008764CA">
            <w:pPr>
              <w:rPr>
                <w:rFonts w:ascii="Sylfaen" w:hAnsi="Sylfaen"/>
                <w:sz w:val="16"/>
                <w:szCs w:val="16"/>
                <w:lang w:val="hy-AM"/>
              </w:rPr>
            </w:pPr>
            <w:r w:rsidRPr="003338A0">
              <w:rPr>
                <w:rFonts w:ascii="Sylfaen" w:hAnsi="Sylfaen"/>
                <w:sz w:val="16"/>
                <w:szCs w:val="16"/>
                <w:lang w:val="hy-AM"/>
              </w:rPr>
              <w:t>Размер корней (в самом широком диаметре) 10-14 см. Допускаются отклонения от указанных размеров и механические повреждения глубиной до 3 мм, не более 5 % от общего количества. Количество воды, прикрепленной к корням, составляет не более 1% от общего количества. ГОСТ 1722-85</w:t>
            </w:r>
          </w:p>
          <w:p w14:paraId="09A024A8" w14:textId="77777777" w:rsidR="008764CA" w:rsidRPr="003338A0" w:rsidRDefault="008764CA" w:rsidP="008764CA">
            <w:pPr>
              <w:rPr>
                <w:rFonts w:ascii="Sylfaen" w:hAnsi="Sylfaen"/>
                <w:sz w:val="16"/>
                <w:szCs w:val="16"/>
                <w:lang w:val="hy-AM"/>
              </w:rPr>
            </w:pPr>
            <w:r w:rsidRPr="003338A0">
              <w:rPr>
                <w:rFonts w:ascii="Sylfaen" w:hAnsi="Sylfaen"/>
                <w:sz w:val="16"/>
                <w:szCs w:val="16"/>
                <w:lang w:val="hy-AM"/>
              </w:rPr>
              <w:t>Безопасность, согласно постановлению правительства РА 2006 г. Статья 9 «Технического регламента свежих фруктов и овощей» и Закона Республики Армения «О безопасности пищевых продуктов», утвержденных Решением № 1913</w:t>
            </w:r>
            <w:r w:rsidRPr="003338A0">
              <w:rPr>
                <w:rFonts w:ascii="Sylfaen" w:hAnsi="Sylfaen"/>
                <w:sz w:val="16"/>
                <w:szCs w:val="16"/>
              </w:rPr>
              <w:t xml:space="preserve">-Н </w:t>
            </w:r>
            <w:r w:rsidRPr="003338A0">
              <w:rPr>
                <w:rFonts w:ascii="Sylfaen" w:hAnsi="Sylfaen"/>
                <w:sz w:val="16"/>
                <w:szCs w:val="16"/>
                <w:lang w:val="hy-AM"/>
              </w:rPr>
              <w:t xml:space="preserve"> от 21 декабря.</w:t>
            </w:r>
          </w:p>
          <w:p w14:paraId="5FAB0584" w14:textId="77777777" w:rsidR="008764CA" w:rsidRPr="003338A0" w:rsidRDefault="008764CA" w:rsidP="008764CA">
            <w:pPr>
              <w:rPr>
                <w:rFonts w:ascii="Sylfaen" w:hAnsi="Sylfaen"/>
                <w:sz w:val="16"/>
                <w:szCs w:val="16"/>
                <w:lang w:val="hy-AM"/>
              </w:rPr>
            </w:pPr>
            <w:r w:rsidRPr="003338A0">
              <w:rPr>
                <w:rFonts w:ascii="Sylfaen" w:hAnsi="Sylfaen"/>
                <w:sz w:val="16"/>
                <w:szCs w:val="16"/>
                <w:lang w:val="hy-AM"/>
              </w:rPr>
              <w:t>Доставка осуществляется не реже одного раза в неделю. Конкретная дата доставки определяется по предварительному заказу Покупателя (не менее чем за 3 рабочих дня) по электронной почте</w:t>
            </w:r>
            <w:r w:rsidRPr="003338A0">
              <w:rPr>
                <w:rFonts w:ascii="Sylfaen" w:hAnsi="Sylfaen"/>
                <w:sz w:val="16"/>
                <w:szCs w:val="16"/>
              </w:rPr>
              <w:t xml:space="preserve"> </w:t>
            </w:r>
            <w:r w:rsidRPr="003338A0">
              <w:rPr>
                <w:rFonts w:ascii="Sylfaen" w:hAnsi="Sylfaen"/>
                <w:sz w:val="16"/>
                <w:szCs w:val="16"/>
                <w:lang w:val="hy-AM"/>
              </w:rPr>
              <w:t>или по телефону.</w:t>
            </w:r>
          </w:p>
        </w:tc>
      </w:tr>
      <w:tr w:rsidR="008764CA" w:rsidRPr="005C6305" w14:paraId="306DFE4A" w14:textId="77777777" w:rsidTr="008764CA">
        <w:trPr>
          <w:trHeight w:val="148"/>
        </w:trPr>
        <w:tc>
          <w:tcPr>
            <w:tcW w:w="544" w:type="dxa"/>
            <w:vAlign w:val="bottom"/>
          </w:tcPr>
          <w:p w14:paraId="6900661F" w14:textId="77777777" w:rsidR="008764CA" w:rsidRDefault="008764CA" w:rsidP="008764CA">
            <w:pPr>
              <w:jc w:val="right"/>
              <w:rPr>
                <w:rFonts w:ascii="Calibri" w:hAnsi="Calibri"/>
                <w:color w:val="000000"/>
                <w:sz w:val="22"/>
                <w:szCs w:val="22"/>
              </w:rPr>
            </w:pPr>
            <w:r>
              <w:rPr>
                <w:rFonts w:ascii="Calibri" w:hAnsi="Calibri"/>
                <w:color w:val="000000"/>
                <w:sz w:val="22"/>
                <w:szCs w:val="22"/>
              </w:rPr>
              <w:t>5</w:t>
            </w:r>
          </w:p>
        </w:tc>
        <w:tc>
          <w:tcPr>
            <w:tcW w:w="1358" w:type="dxa"/>
            <w:vAlign w:val="bottom"/>
          </w:tcPr>
          <w:p w14:paraId="4F5AB02B" w14:textId="77777777" w:rsidR="008764CA" w:rsidRPr="00494C6E" w:rsidRDefault="008764CA" w:rsidP="008764CA">
            <w:pPr>
              <w:rPr>
                <w:rFonts w:ascii="Sylfaen" w:hAnsi="Sylfaen"/>
                <w:sz w:val="18"/>
                <w:szCs w:val="18"/>
              </w:rPr>
            </w:pPr>
            <w:r w:rsidRPr="00494C6E">
              <w:rPr>
                <w:rFonts w:ascii="Sylfaen" w:hAnsi="Sylfaen"/>
                <w:sz w:val="18"/>
                <w:szCs w:val="18"/>
              </w:rPr>
              <w:t>Морковь</w:t>
            </w:r>
          </w:p>
        </w:tc>
        <w:tc>
          <w:tcPr>
            <w:tcW w:w="13286" w:type="dxa"/>
            <w:vAlign w:val="bottom"/>
          </w:tcPr>
          <w:p w14:paraId="65253397" w14:textId="77777777" w:rsidR="008764CA" w:rsidRPr="003338A0" w:rsidRDefault="008764CA" w:rsidP="008764CA">
            <w:pPr>
              <w:rPr>
                <w:rFonts w:ascii="Sylfaen" w:hAnsi="Sylfaen"/>
                <w:sz w:val="16"/>
                <w:szCs w:val="16"/>
              </w:rPr>
            </w:pPr>
            <w:r w:rsidRPr="003338A0">
              <w:rPr>
                <w:rFonts w:ascii="Sylfaen" w:hAnsi="Sylfaen"/>
                <w:sz w:val="16"/>
                <w:szCs w:val="16"/>
              </w:rPr>
              <w:t>Плоды обычного сорта, свежие, целые, здоровые, чистые, не увядшие, без повреждений сельскохозяйственными вредителями, без избыточной внутренней влаги, диаметром не менее 1,5-3,5 см, длиной не менее 13-15 см, по ГОСТ 26767-85.</w:t>
            </w:r>
          </w:p>
          <w:p w14:paraId="5F391D1E" w14:textId="77777777" w:rsidR="008764CA" w:rsidRPr="003338A0" w:rsidRDefault="008764CA" w:rsidP="008764CA">
            <w:pPr>
              <w:rPr>
                <w:rFonts w:ascii="Sylfaen" w:hAnsi="Sylfaen"/>
                <w:sz w:val="16"/>
                <w:szCs w:val="16"/>
              </w:rPr>
            </w:pPr>
            <w:r w:rsidRPr="003338A0">
              <w:rPr>
                <w:rFonts w:ascii="Sylfaen" w:hAnsi="Sylfaen"/>
                <w:sz w:val="16"/>
                <w:szCs w:val="16"/>
              </w:rPr>
              <w:t>Безопасность, по данным правительства Республики Армения в 2006 году. Статья 9 «Технического регламента на свежие фрукты и овощи» и Закона «О безопасности пищевых продуктов», утвержденных Постановлением № 1913-Н  от 21 декабря.</w:t>
            </w:r>
          </w:p>
          <w:p w14:paraId="2D1EEC01" w14:textId="77777777" w:rsidR="008764CA" w:rsidRPr="003338A0" w:rsidRDefault="008764CA" w:rsidP="008764CA">
            <w:pPr>
              <w:rPr>
                <w:rFonts w:ascii="Sylfaen" w:hAnsi="Sylfaen"/>
                <w:sz w:val="16"/>
                <w:szCs w:val="16"/>
              </w:rPr>
            </w:pPr>
            <w:r w:rsidRPr="003338A0">
              <w:rPr>
                <w:rFonts w:ascii="Sylfaen" w:hAnsi="Sylfaen"/>
                <w:sz w:val="16"/>
                <w:szCs w:val="16"/>
              </w:rPr>
              <w:t>Раннеспелые сорта должны быть завезены в июне-августе длиной не менее 10-12 см.</w:t>
            </w:r>
          </w:p>
          <w:p w14:paraId="1650AF9E" w14:textId="77777777" w:rsidR="008764CA" w:rsidRPr="003338A0" w:rsidRDefault="008764CA" w:rsidP="008764CA">
            <w:pPr>
              <w:rPr>
                <w:rFonts w:ascii="Sylfaen" w:hAnsi="Sylfaen"/>
                <w:sz w:val="16"/>
                <w:szCs w:val="16"/>
              </w:rPr>
            </w:pPr>
            <w:r w:rsidRPr="003338A0">
              <w:rPr>
                <w:rFonts w:ascii="Sylfaen" w:hAnsi="Sylfaen"/>
                <w:sz w:val="16"/>
                <w:szCs w:val="16"/>
              </w:rPr>
              <w:t>Доставка осуществляется не реже одного раза в неделю. Конкретная дата доставки определяется по предварительному заказу Покупателя (не менее чем за 3 рабочих дня) по электронной почте  или по телефону.</w:t>
            </w:r>
          </w:p>
        </w:tc>
      </w:tr>
      <w:tr w:rsidR="008764CA" w:rsidRPr="008764CA" w14:paraId="64058F86" w14:textId="77777777" w:rsidTr="008764CA">
        <w:trPr>
          <w:trHeight w:val="148"/>
        </w:trPr>
        <w:tc>
          <w:tcPr>
            <w:tcW w:w="544" w:type="dxa"/>
            <w:vAlign w:val="bottom"/>
          </w:tcPr>
          <w:p w14:paraId="06C13813" w14:textId="77777777" w:rsidR="008764CA" w:rsidRDefault="008764CA" w:rsidP="008764CA">
            <w:pPr>
              <w:jc w:val="right"/>
              <w:rPr>
                <w:rFonts w:ascii="Calibri" w:hAnsi="Calibri"/>
                <w:color w:val="000000"/>
                <w:sz w:val="22"/>
                <w:szCs w:val="22"/>
              </w:rPr>
            </w:pPr>
            <w:r>
              <w:rPr>
                <w:rFonts w:ascii="Calibri" w:hAnsi="Calibri"/>
                <w:color w:val="000000"/>
                <w:sz w:val="22"/>
                <w:szCs w:val="22"/>
              </w:rPr>
              <w:t>6</w:t>
            </w:r>
          </w:p>
        </w:tc>
        <w:tc>
          <w:tcPr>
            <w:tcW w:w="1358" w:type="dxa"/>
            <w:vAlign w:val="bottom"/>
          </w:tcPr>
          <w:p w14:paraId="3D90E68D" w14:textId="77777777" w:rsidR="008764CA" w:rsidRPr="00FE7D6D" w:rsidRDefault="008764CA" w:rsidP="008764CA">
            <w:pPr>
              <w:rPr>
                <w:rFonts w:ascii="Sylfaen" w:hAnsi="Sylfaen"/>
                <w:sz w:val="18"/>
                <w:szCs w:val="18"/>
              </w:rPr>
            </w:pPr>
            <w:r w:rsidRPr="00FE7D6D">
              <w:rPr>
                <w:rFonts w:ascii="Sylfaen" w:hAnsi="Sylfaen"/>
                <w:sz w:val="18"/>
                <w:szCs w:val="18"/>
              </w:rPr>
              <w:t xml:space="preserve">Чай </w:t>
            </w:r>
          </w:p>
        </w:tc>
        <w:tc>
          <w:tcPr>
            <w:tcW w:w="13286" w:type="dxa"/>
            <w:vAlign w:val="bottom"/>
          </w:tcPr>
          <w:p w14:paraId="7AE98B28" w14:textId="77777777" w:rsidR="008764CA" w:rsidRPr="003338A0" w:rsidRDefault="008764CA" w:rsidP="008764CA">
            <w:pPr>
              <w:rPr>
                <w:rFonts w:ascii="Sylfaen" w:hAnsi="Sylfaen"/>
                <w:sz w:val="16"/>
                <w:szCs w:val="16"/>
                <w:lang w:val="hy-AM"/>
              </w:rPr>
            </w:pPr>
            <w:r w:rsidRPr="003338A0">
              <w:rPr>
                <w:rFonts w:ascii="Sylfaen" w:hAnsi="Sylfaen"/>
                <w:sz w:val="16"/>
                <w:szCs w:val="16"/>
              </w:rPr>
              <w:t xml:space="preserve">Чай </w:t>
            </w:r>
            <w:proofErr w:type="spellStart"/>
            <w:r w:rsidRPr="003338A0">
              <w:rPr>
                <w:rFonts w:ascii="Sylfaen" w:hAnsi="Sylfaen"/>
                <w:sz w:val="16"/>
                <w:szCs w:val="16"/>
              </w:rPr>
              <w:t>Байха</w:t>
            </w:r>
            <w:proofErr w:type="spellEnd"/>
            <w:r w:rsidRPr="003338A0">
              <w:rPr>
                <w:rFonts w:ascii="Sylfaen" w:hAnsi="Sylfaen"/>
                <w:sz w:val="16"/>
                <w:szCs w:val="16"/>
              </w:rPr>
              <w:t>, черный, крупнолистовой, гранулированный. Одноразовые чайные пакетики сортируются на пачки по 2,5 и 3 г высокого качества и типа I,</w:t>
            </w:r>
            <w:r w:rsidRPr="003338A0">
              <w:rPr>
                <w:rFonts w:ascii="Sylfaen" w:hAnsi="Sylfaen"/>
                <w:sz w:val="16"/>
                <w:szCs w:val="16"/>
              </w:rPr>
              <w:br/>
            </w:r>
            <w:r w:rsidRPr="003338A0">
              <w:rPr>
                <w:rFonts w:ascii="Sylfaen" w:hAnsi="Sylfaen"/>
                <w:sz w:val="16"/>
                <w:szCs w:val="16"/>
                <w:lang w:val="hy-AM"/>
              </w:rPr>
              <w:t xml:space="preserve"> Безопасность, маркировка и упаковка - пищевые продукты подлежат подтверждению соответствия в соответствии с Решением Комиссии Таможенного союза от 09.12.2011 № 880 «О безопасности пищевых продуктов» (КПТС 021/2011), Комиссия Таможенного союза от 12 декабря 2011 г. № 9, 2011 г. № 881 «О маркировке пищевой продукции» (МИТС 022/2011), утв. решением Комиссии Таможенного союза от 16 августа 2011 г. № 769 «О безопасности упаковки» (МИТС 005/2011), техническим регламентом Таможенного союза, Закона РА «О безопасности пищевых продуктов» статьи 9 и маркироваться единым знаком для обращения на территории Евразийского экономического союза.</w:t>
            </w:r>
          </w:p>
          <w:p w14:paraId="6C8C78DC" w14:textId="77777777" w:rsidR="008764CA" w:rsidRPr="003338A0" w:rsidRDefault="008764CA" w:rsidP="008764CA">
            <w:pPr>
              <w:rPr>
                <w:rFonts w:ascii="Sylfaen" w:hAnsi="Sylfaen"/>
                <w:sz w:val="16"/>
                <w:szCs w:val="16"/>
              </w:rPr>
            </w:pPr>
            <w:r w:rsidRPr="003338A0">
              <w:rPr>
                <w:rFonts w:ascii="Sylfaen" w:hAnsi="Sylfaen"/>
                <w:sz w:val="16"/>
                <w:szCs w:val="16"/>
                <w:lang w:val="hy-AM"/>
              </w:rPr>
              <w:lastRenderedPageBreak/>
              <w:t>Конкретная дата доставки определяется по предварительному заказу Покупателя (не менее чем за 3 рабочих дня) по электронной почте</w:t>
            </w:r>
            <w:r w:rsidRPr="003338A0">
              <w:rPr>
                <w:rFonts w:ascii="Sylfaen" w:hAnsi="Sylfaen"/>
                <w:sz w:val="16"/>
                <w:szCs w:val="16"/>
              </w:rPr>
              <w:t xml:space="preserve"> </w:t>
            </w:r>
            <w:r w:rsidRPr="003338A0">
              <w:rPr>
                <w:rFonts w:ascii="Sylfaen" w:hAnsi="Sylfaen"/>
                <w:sz w:val="16"/>
                <w:szCs w:val="16"/>
                <w:lang w:val="hy-AM"/>
              </w:rPr>
              <w:t>или по телефону.</w:t>
            </w:r>
          </w:p>
        </w:tc>
      </w:tr>
      <w:tr w:rsidR="00613D0F" w:rsidRPr="00613D0F" w14:paraId="45D85D0B" w14:textId="77777777" w:rsidTr="008764CA">
        <w:trPr>
          <w:trHeight w:val="148"/>
        </w:trPr>
        <w:tc>
          <w:tcPr>
            <w:tcW w:w="544" w:type="dxa"/>
            <w:vAlign w:val="bottom"/>
          </w:tcPr>
          <w:p w14:paraId="445FEE68" w14:textId="77777777" w:rsidR="00613D0F" w:rsidRDefault="00613D0F" w:rsidP="00613D0F">
            <w:pPr>
              <w:jc w:val="right"/>
              <w:rPr>
                <w:rFonts w:ascii="Calibri" w:hAnsi="Calibri"/>
                <w:color w:val="000000"/>
                <w:sz w:val="22"/>
                <w:szCs w:val="22"/>
              </w:rPr>
            </w:pPr>
            <w:r>
              <w:rPr>
                <w:rFonts w:ascii="Calibri" w:hAnsi="Calibri"/>
                <w:color w:val="000000"/>
                <w:sz w:val="22"/>
                <w:szCs w:val="22"/>
              </w:rPr>
              <w:lastRenderedPageBreak/>
              <w:t>7</w:t>
            </w:r>
          </w:p>
        </w:tc>
        <w:tc>
          <w:tcPr>
            <w:tcW w:w="1358" w:type="dxa"/>
            <w:vAlign w:val="bottom"/>
          </w:tcPr>
          <w:p w14:paraId="2F49E6BF" w14:textId="77777777" w:rsidR="00613D0F" w:rsidRPr="00D74BAB" w:rsidRDefault="00613D0F" w:rsidP="00613D0F">
            <w:pPr>
              <w:rPr>
                <w:rFonts w:ascii="Sylfaen" w:hAnsi="Sylfaen"/>
                <w:sz w:val="18"/>
                <w:szCs w:val="18"/>
              </w:rPr>
            </w:pPr>
            <w:r w:rsidRPr="00D74BAB">
              <w:rPr>
                <w:rFonts w:ascii="Sylfaen" w:hAnsi="Sylfaen" w:cs="Sylfaen"/>
                <w:sz w:val="18"/>
                <w:szCs w:val="18"/>
              </w:rPr>
              <w:t xml:space="preserve">Яблоко </w:t>
            </w:r>
          </w:p>
        </w:tc>
        <w:tc>
          <w:tcPr>
            <w:tcW w:w="13286" w:type="dxa"/>
            <w:vAlign w:val="bottom"/>
          </w:tcPr>
          <w:p w14:paraId="4125F47E" w14:textId="77777777" w:rsidR="00613D0F" w:rsidRPr="003338A0" w:rsidRDefault="00613D0F" w:rsidP="00613D0F">
            <w:pPr>
              <w:rPr>
                <w:rFonts w:ascii="Sylfaen" w:hAnsi="Sylfaen"/>
                <w:sz w:val="16"/>
                <w:szCs w:val="16"/>
              </w:rPr>
            </w:pPr>
            <w:r w:rsidRPr="003338A0">
              <w:rPr>
                <w:rFonts w:ascii="Sylfaen" w:hAnsi="Sylfaen"/>
                <w:sz w:val="16"/>
                <w:szCs w:val="16"/>
              </w:rPr>
              <w:t xml:space="preserve">Яблоки свежие, желтые, сочные, сладкие, I </w:t>
            </w:r>
            <w:proofErr w:type="spellStart"/>
            <w:r w:rsidRPr="003338A0">
              <w:rPr>
                <w:rFonts w:ascii="Sylfaen" w:hAnsi="Sylfaen"/>
                <w:sz w:val="16"/>
                <w:szCs w:val="16"/>
              </w:rPr>
              <w:t>фруктологической</w:t>
            </w:r>
            <w:proofErr w:type="spellEnd"/>
            <w:r w:rsidRPr="003338A0">
              <w:rPr>
                <w:rFonts w:ascii="Sylfaen" w:hAnsi="Sylfaen"/>
                <w:sz w:val="16"/>
                <w:szCs w:val="16"/>
              </w:rPr>
              <w:t xml:space="preserve"> группы, разных сортов Армении, узкие диаметром не менее 70-75 мм, без повреждений кожицы, косточек и следов града не более 2 см, ГОСТ 21122-75.</w:t>
            </w:r>
            <w:r w:rsidRPr="003338A0">
              <w:rPr>
                <w:rFonts w:ascii="Sylfaen" w:hAnsi="Sylfaen"/>
                <w:sz w:val="16"/>
                <w:szCs w:val="16"/>
              </w:rPr>
              <w:br/>
              <w:t xml:space="preserve"> Безопасность, согласно постановлению правительства РА 2006 г. Статья 9 «Технического регламента свежих фруктов и овощей» и Закона Республики Армения «О безопасности пищевых продуктов», утвержденных Решением № 1913-Н от 21 декабря.</w:t>
            </w:r>
          </w:p>
          <w:p w14:paraId="68216E12" w14:textId="77777777" w:rsidR="00613D0F" w:rsidRPr="003338A0" w:rsidRDefault="00613D0F" w:rsidP="00613D0F">
            <w:pPr>
              <w:rPr>
                <w:rFonts w:ascii="Sylfaen" w:hAnsi="Sylfaen" w:cs="Sylfaen"/>
                <w:sz w:val="16"/>
                <w:szCs w:val="16"/>
              </w:rPr>
            </w:pPr>
            <w:r w:rsidRPr="003338A0">
              <w:rPr>
                <w:rFonts w:ascii="Sylfaen" w:hAnsi="Sylfaen" w:cs="Sylfaen"/>
                <w:sz w:val="16"/>
                <w:szCs w:val="16"/>
              </w:rPr>
              <w:t>Поставки этих яблок на июнь-август не запланированы.</w:t>
            </w:r>
          </w:p>
          <w:p w14:paraId="6588A2BF" w14:textId="77777777" w:rsidR="00613D0F" w:rsidRPr="003338A0" w:rsidRDefault="00613D0F" w:rsidP="00613D0F">
            <w:pPr>
              <w:rPr>
                <w:rFonts w:ascii="Sylfaen" w:hAnsi="Sylfaen"/>
                <w:sz w:val="16"/>
                <w:szCs w:val="16"/>
              </w:rPr>
            </w:pPr>
            <w:r w:rsidRPr="003338A0">
              <w:rPr>
                <w:rFonts w:ascii="Sylfaen" w:hAnsi="Sylfaen"/>
                <w:sz w:val="16"/>
                <w:szCs w:val="16"/>
              </w:rPr>
              <w:t xml:space="preserve"> Конкретный день доставки определяется по предварительному (не менее 3 рабочих дней) заказу Покупателя по электронной почте  или по телефону.</w:t>
            </w:r>
          </w:p>
        </w:tc>
      </w:tr>
      <w:tr w:rsidR="00613D0F" w:rsidRPr="005C6305" w14:paraId="4E03A36A" w14:textId="77777777" w:rsidTr="008764CA">
        <w:trPr>
          <w:trHeight w:val="148"/>
        </w:trPr>
        <w:tc>
          <w:tcPr>
            <w:tcW w:w="544" w:type="dxa"/>
            <w:vAlign w:val="bottom"/>
          </w:tcPr>
          <w:p w14:paraId="187638CE" w14:textId="77777777" w:rsidR="00613D0F" w:rsidRDefault="00613D0F" w:rsidP="00613D0F">
            <w:pPr>
              <w:jc w:val="right"/>
              <w:rPr>
                <w:rFonts w:ascii="Calibri" w:hAnsi="Calibri"/>
                <w:color w:val="000000"/>
                <w:sz w:val="22"/>
                <w:szCs w:val="22"/>
              </w:rPr>
            </w:pPr>
            <w:r>
              <w:rPr>
                <w:rFonts w:ascii="Calibri" w:hAnsi="Calibri"/>
                <w:color w:val="000000"/>
                <w:sz w:val="22"/>
                <w:szCs w:val="22"/>
              </w:rPr>
              <w:t>8</w:t>
            </w:r>
          </w:p>
        </w:tc>
        <w:tc>
          <w:tcPr>
            <w:tcW w:w="1358" w:type="dxa"/>
            <w:vAlign w:val="bottom"/>
          </w:tcPr>
          <w:p w14:paraId="0A6DE718" w14:textId="77777777" w:rsidR="00613D0F" w:rsidRPr="009863B3" w:rsidRDefault="00613D0F" w:rsidP="00613D0F">
            <w:pPr>
              <w:rPr>
                <w:rFonts w:ascii="Arial" w:hAnsi="Arial"/>
                <w:sz w:val="18"/>
                <w:szCs w:val="18"/>
                <w:lang w:val="en-US"/>
              </w:rPr>
            </w:pPr>
            <w:r w:rsidRPr="009863B3">
              <w:rPr>
                <w:rFonts w:ascii="Arial" w:hAnsi="Arial"/>
                <w:sz w:val="18"/>
                <w:szCs w:val="18"/>
              </w:rPr>
              <w:t xml:space="preserve">Картофель </w:t>
            </w:r>
          </w:p>
        </w:tc>
        <w:tc>
          <w:tcPr>
            <w:tcW w:w="13286" w:type="dxa"/>
            <w:vAlign w:val="bottom"/>
          </w:tcPr>
          <w:p w14:paraId="3547364C" w14:textId="77777777" w:rsidR="00613D0F" w:rsidRPr="005F7487" w:rsidRDefault="00613D0F" w:rsidP="00613D0F">
            <w:pPr>
              <w:rPr>
                <w:rFonts w:ascii="Sylfaen" w:hAnsi="Sylfaen"/>
                <w:sz w:val="16"/>
                <w:szCs w:val="16"/>
              </w:rPr>
            </w:pPr>
            <w:r w:rsidRPr="005F7487">
              <w:rPr>
                <w:rFonts w:ascii="Sylfaen" w:hAnsi="Sylfaen"/>
                <w:sz w:val="16"/>
                <w:szCs w:val="16"/>
              </w:rPr>
              <w:t>I тип, позднеспелые, не подмороженные, без повреждений, округло-овальные 10-14 см, 5%, удлиненные 9,5 см, 5 %, округло-овальные (10-14) см 20%, удлиненные (10-11,5 см) см 20% , округло-овальные (от 11 до 12 см) 55%, удлиненные (от 11 до 11,5) см 55%, округло-овальные (от 12 до 13) см 20%, удлиненные (от 12 до 12,5) см 20%: Чистота ассортимента не менее 90%. Клубни должны быть обычного для данного ботанического сорта вида, целыми, твердыми, практически чистыми. Не допускается наличие нижеперечисленных внешних и внутренних дефектов, влияющих на внешний вид, качество, сохранность упакованного товара и внешний вид товара (АСТ 354-2013).</w:t>
            </w:r>
          </w:p>
          <w:p w14:paraId="07FACC64" w14:textId="77777777" w:rsidR="00613D0F" w:rsidRPr="005F7487" w:rsidRDefault="00613D0F" w:rsidP="00613D0F">
            <w:pPr>
              <w:rPr>
                <w:rFonts w:ascii="Sylfaen" w:hAnsi="Sylfaen"/>
                <w:sz w:val="16"/>
                <w:szCs w:val="16"/>
              </w:rPr>
            </w:pPr>
            <w:r w:rsidRPr="005F7487">
              <w:rPr>
                <w:rFonts w:ascii="Sylfaen" w:hAnsi="Sylfaen"/>
                <w:sz w:val="16"/>
                <w:szCs w:val="16"/>
              </w:rPr>
              <w:t xml:space="preserve">  Безопасность согласно постановлению правительства РА 2006 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p w14:paraId="3B7FD672" w14:textId="77777777" w:rsidR="00613D0F" w:rsidRPr="005F7487" w:rsidRDefault="00613D0F" w:rsidP="00613D0F">
            <w:pPr>
              <w:rPr>
                <w:rFonts w:ascii="Sylfaen" w:hAnsi="Sylfaen" w:cs="Sylfaen"/>
                <w:sz w:val="16"/>
                <w:szCs w:val="16"/>
              </w:rPr>
            </w:pPr>
            <w:r w:rsidRPr="005F7487">
              <w:rPr>
                <w:rFonts w:ascii="Sylfaen" w:hAnsi="Sylfaen" w:cs="Sylfaen"/>
                <w:sz w:val="16"/>
                <w:szCs w:val="16"/>
              </w:rPr>
              <w:t>В июне-августе следует поставлять сорта раннего созревания,  диаметром не менее 4-6 см.</w:t>
            </w:r>
          </w:p>
          <w:p w14:paraId="32529D25" w14:textId="77777777" w:rsidR="00613D0F" w:rsidRPr="005F7487" w:rsidRDefault="00613D0F" w:rsidP="00613D0F">
            <w:pPr>
              <w:rPr>
                <w:rFonts w:ascii="Sylfaen" w:hAnsi="Sylfaen" w:cs="Sylfaen"/>
                <w:sz w:val="16"/>
                <w:szCs w:val="16"/>
              </w:rPr>
            </w:pPr>
            <w:r w:rsidRPr="005F7487">
              <w:rPr>
                <w:rFonts w:ascii="Sylfaen" w:hAnsi="Sylfaen" w:cs="Sylfaen"/>
                <w:sz w:val="16"/>
                <w:szCs w:val="16"/>
              </w:rPr>
              <w:t>Доставка осуществляется не реже одного раза в неделю.</w:t>
            </w:r>
          </w:p>
          <w:p w14:paraId="26636418" w14:textId="77777777" w:rsidR="00613D0F" w:rsidRPr="005F7487" w:rsidRDefault="00613D0F" w:rsidP="00613D0F">
            <w:pPr>
              <w:rPr>
                <w:rFonts w:ascii="Sylfaen" w:hAnsi="Sylfaen"/>
                <w:sz w:val="16"/>
                <w:szCs w:val="16"/>
              </w:rPr>
            </w:pPr>
            <w:r w:rsidRPr="005F7487">
              <w:rPr>
                <w:rFonts w:ascii="Sylfaen" w:hAnsi="Sylfaen"/>
                <w:sz w:val="16"/>
                <w:szCs w:val="16"/>
              </w:rPr>
              <w:t>Доставка осуществляется не реже одного раза в неделю. Конкретный день доставки определяется по предварительному (не менее 3 рабочих дней) заказу Покупателя по электронной почте или по телефону</w:t>
            </w:r>
          </w:p>
        </w:tc>
      </w:tr>
      <w:tr w:rsidR="00613D0F" w:rsidRPr="005C6305" w14:paraId="7ACC93C4" w14:textId="77777777" w:rsidTr="008764CA">
        <w:trPr>
          <w:trHeight w:val="148"/>
        </w:trPr>
        <w:tc>
          <w:tcPr>
            <w:tcW w:w="544" w:type="dxa"/>
            <w:vAlign w:val="bottom"/>
          </w:tcPr>
          <w:p w14:paraId="7CA10A46" w14:textId="77777777" w:rsidR="00613D0F" w:rsidRDefault="00613D0F" w:rsidP="00613D0F">
            <w:pPr>
              <w:jc w:val="right"/>
              <w:rPr>
                <w:rFonts w:ascii="Calibri" w:hAnsi="Calibri"/>
                <w:color w:val="000000"/>
                <w:sz w:val="22"/>
                <w:szCs w:val="22"/>
              </w:rPr>
            </w:pPr>
            <w:r>
              <w:rPr>
                <w:rFonts w:ascii="Calibri" w:hAnsi="Calibri"/>
                <w:color w:val="000000"/>
                <w:sz w:val="22"/>
                <w:szCs w:val="22"/>
              </w:rPr>
              <w:t>9</w:t>
            </w:r>
          </w:p>
        </w:tc>
        <w:tc>
          <w:tcPr>
            <w:tcW w:w="1358" w:type="dxa"/>
            <w:vAlign w:val="center"/>
          </w:tcPr>
          <w:p w14:paraId="4914076E" w14:textId="77777777" w:rsidR="00613D0F" w:rsidRPr="009863B3" w:rsidRDefault="00613D0F" w:rsidP="00613D0F">
            <w:pPr>
              <w:rPr>
                <w:rFonts w:ascii="Sylfaen" w:hAnsi="Sylfaen"/>
                <w:lang w:val="en-US"/>
              </w:rPr>
            </w:pPr>
            <w:proofErr w:type="spellStart"/>
            <w:r>
              <w:rPr>
                <w:rFonts w:ascii="Sylfaen" w:hAnsi="Sylfaen" w:cs="Sylfaen"/>
                <w:lang w:val="en-US"/>
              </w:rPr>
              <w:t>Капуста</w:t>
            </w:r>
            <w:proofErr w:type="spellEnd"/>
            <w:r>
              <w:rPr>
                <w:rFonts w:ascii="Sylfaen" w:hAnsi="Sylfaen" w:cs="Sylfaen"/>
                <w:lang w:val="en-US"/>
              </w:rPr>
              <w:t xml:space="preserve"> 3-ий </w:t>
            </w:r>
            <w:proofErr w:type="spellStart"/>
            <w:r>
              <w:rPr>
                <w:rFonts w:ascii="Sylfaen" w:hAnsi="Sylfaen" w:cs="Sylfaen"/>
                <w:lang w:val="en-US"/>
              </w:rPr>
              <w:t>кв</w:t>
            </w:r>
            <w:proofErr w:type="spellEnd"/>
          </w:p>
        </w:tc>
        <w:tc>
          <w:tcPr>
            <w:tcW w:w="13286" w:type="dxa"/>
            <w:vAlign w:val="bottom"/>
          </w:tcPr>
          <w:p w14:paraId="206DE54C" w14:textId="77777777" w:rsidR="00613D0F" w:rsidRPr="003338A0" w:rsidRDefault="00613D0F" w:rsidP="00613D0F">
            <w:pPr>
              <w:rPr>
                <w:rFonts w:ascii="Sylfaen" w:hAnsi="Sylfaen"/>
                <w:sz w:val="16"/>
                <w:szCs w:val="16"/>
              </w:rPr>
            </w:pPr>
            <w:r w:rsidRPr="003338A0">
              <w:rPr>
                <w:rFonts w:ascii="Sylfaen" w:hAnsi="Sylfaen"/>
                <w:sz w:val="16"/>
                <w:szCs w:val="16"/>
              </w:rPr>
              <w:t>Капуста среднего созревания. Внешний вид: кочаны свежие, целые, чистые, без болезней, полностью сформировавшиеся, не проросшие, с цветом, формой, вкусом и запахом, характерными для данного ботанического вида, без постороннего запаха и привкуса. Кочаны не должны быть повреждены сельскохозяйственными вредителями, не должны иметь избыточного внешнего увлажнения, должны быть плотными или менее плотными, но не ломкими, ранняя капуста с разной степенью ломкости. Степень очистки кочанов: Кочаны должны быть очищены до крупного вида, с плотно прилегающими зелеными и белыми листьями, кочаны очищены от розеток и непригодных листьев. Длина кочана не более 3 см,</w:t>
            </w:r>
            <w:r w:rsidRPr="003338A0">
              <w:rPr>
                <w:rFonts w:ascii="Sylfaen" w:hAnsi="Sylfaen" w:cs="Franklin Gothic Medium Cond"/>
                <w:sz w:val="16"/>
                <w:szCs w:val="16"/>
              </w:rPr>
              <w:t xml:space="preserve">, масса очищенных кочанов не менее 0,8 кг, ранней капусты - не менее 0,8-1,8 кг, </w:t>
            </w:r>
            <w:r w:rsidRPr="003338A0">
              <w:rPr>
                <w:rFonts w:ascii="Sylfaen" w:hAnsi="Sylfaen"/>
                <w:sz w:val="16"/>
                <w:szCs w:val="16"/>
              </w:rPr>
              <w:t xml:space="preserve">капуста среднего размера не менее 2 кг. </w:t>
            </w:r>
            <w:r w:rsidRPr="003338A0">
              <w:rPr>
                <w:rFonts w:ascii="Sylfaen" w:hAnsi="Sylfaen" w:cs="Sylfaen"/>
                <w:sz w:val="16"/>
                <w:szCs w:val="16"/>
              </w:rPr>
              <w:t>։</w:t>
            </w:r>
            <w:r w:rsidRPr="003338A0">
              <w:rPr>
                <w:rFonts w:ascii="Sylfaen" w:hAnsi="Sylfaen"/>
                <w:sz w:val="16"/>
                <w:szCs w:val="16"/>
              </w:rPr>
              <w:t xml:space="preserve"> Трещины и глубиной не более 3 см, массовая доля кочанов с механическими повреждениями не более 5%. Не допускается капуста с механическими повреждениями глубиной более 3 см, трещинами, гнилая, поврежденная сельскохозяйственными вредителями, подмороженная, пропаренная, с признаками пожелтения и покраснения сердцевины, не допускается капуста с отмеченными кочанами и кочерыжками. ГОСТ 28373-94.Безопасность согласно постановлению правительства РА 2006 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p w14:paraId="33026263" w14:textId="77777777" w:rsidR="00613D0F" w:rsidRPr="003338A0" w:rsidRDefault="00613D0F" w:rsidP="00613D0F">
            <w:pPr>
              <w:rPr>
                <w:rFonts w:ascii="Sylfaen" w:hAnsi="Sylfaen" w:cs="Sylfaen"/>
                <w:sz w:val="16"/>
                <w:szCs w:val="16"/>
              </w:rPr>
            </w:pPr>
            <w:r w:rsidRPr="003338A0">
              <w:rPr>
                <w:rFonts w:ascii="Sylfaen" w:hAnsi="Sylfaen" w:cs="Sylfaen"/>
                <w:sz w:val="16"/>
                <w:szCs w:val="16"/>
              </w:rPr>
              <w:t>Доставка осуществляется не реже одного раза в неделю.</w:t>
            </w:r>
          </w:p>
          <w:p w14:paraId="7D853844" w14:textId="77777777" w:rsidR="00613D0F" w:rsidRPr="003338A0" w:rsidRDefault="00613D0F" w:rsidP="00613D0F">
            <w:pPr>
              <w:rPr>
                <w:rFonts w:ascii="Sylfaen" w:hAnsi="Sylfaen"/>
                <w:sz w:val="16"/>
                <w:szCs w:val="16"/>
              </w:rPr>
            </w:pPr>
            <w:r w:rsidRPr="003338A0">
              <w:rPr>
                <w:rFonts w:ascii="Sylfaen" w:hAnsi="Sylfaen"/>
                <w:sz w:val="16"/>
                <w:szCs w:val="16"/>
              </w:rPr>
              <w:t>Доставка осуществляется не реже одного раза в неделю. Конкретный день доставки определяется по предварительному (не менее 3 рабочих дней) заказу Покупателя по электронной почте или по телефону</w:t>
            </w:r>
          </w:p>
        </w:tc>
      </w:tr>
      <w:tr w:rsidR="00613D0F" w:rsidRPr="00613D0F" w14:paraId="3C29496C" w14:textId="77777777" w:rsidTr="008764CA">
        <w:trPr>
          <w:trHeight w:val="148"/>
        </w:trPr>
        <w:tc>
          <w:tcPr>
            <w:tcW w:w="544" w:type="dxa"/>
            <w:vAlign w:val="bottom"/>
          </w:tcPr>
          <w:p w14:paraId="154DCB34" w14:textId="77777777" w:rsidR="00613D0F" w:rsidRDefault="00613D0F" w:rsidP="00613D0F">
            <w:pPr>
              <w:jc w:val="right"/>
              <w:rPr>
                <w:rFonts w:ascii="Calibri" w:hAnsi="Calibri"/>
                <w:color w:val="000000"/>
                <w:sz w:val="22"/>
                <w:szCs w:val="22"/>
              </w:rPr>
            </w:pPr>
            <w:r>
              <w:rPr>
                <w:rFonts w:ascii="Calibri" w:hAnsi="Calibri"/>
                <w:color w:val="000000"/>
                <w:sz w:val="22"/>
                <w:szCs w:val="22"/>
              </w:rPr>
              <w:t>10</w:t>
            </w:r>
          </w:p>
        </w:tc>
        <w:tc>
          <w:tcPr>
            <w:tcW w:w="1358" w:type="dxa"/>
            <w:vAlign w:val="bottom"/>
          </w:tcPr>
          <w:p w14:paraId="64794D40" w14:textId="77777777" w:rsidR="00613D0F" w:rsidRPr="009B4CFB" w:rsidRDefault="00613D0F" w:rsidP="00613D0F">
            <w:pPr>
              <w:rPr>
                <w:rFonts w:ascii="Sylfaen" w:hAnsi="Sylfaen"/>
                <w:lang w:val="en-US"/>
              </w:rPr>
            </w:pPr>
            <w:proofErr w:type="spellStart"/>
            <w:r>
              <w:rPr>
                <w:rFonts w:ascii="Sylfaen" w:hAnsi="Sylfaen"/>
                <w:lang w:val="en-US"/>
              </w:rPr>
              <w:t>Г</w:t>
            </w:r>
            <w:r>
              <w:rPr>
                <w:rFonts w:ascii="Arial" w:hAnsi="Arial"/>
                <w:lang w:val="en-US"/>
              </w:rPr>
              <w:t>речка</w:t>
            </w:r>
            <w:proofErr w:type="spellEnd"/>
            <w:r>
              <w:rPr>
                <w:rFonts w:ascii="Arial" w:hAnsi="Arial"/>
                <w:lang w:val="en-US"/>
              </w:rPr>
              <w:t xml:space="preserve"> </w:t>
            </w:r>
          </w:p>
        </w:tc>
        <w:tc>
          <w:tcPr>
            <w:tcW w:w="13286" w:type="dxa"/>
            <w:vAlign w:val="bottom"/>
          </w:tcPr>
          <w:p w14:paraId="1C957568" w14:textId="77777777" w:rsidR="00613D0F" w:rsidRPr="003338A0" w:rsidRDefault="00613D0F" w:rsidP="00613D0F">
            <w:pPr>
              <w:rPr>
                <w:rFonts w:ascii="Sylfaen" w:hAnsi="Sylfaen"/>
                <w:sz w:val="16"/>
                <w:szCs w:val="16"/>
                <w:lang w:val="hy-AM"/>
              </w:rPr>
            </w:pPr>
            <w:r w:rsidRPr="003338A0">
              <w:rPr>
                <w:rFonts w:ascii="Sylfaen" w:hAnsi="Sylfaen"/>
                <w:sz w:val="16"/>
                <w:szCs w:val="16"/>
                <w:lang w:val="hy-AM"/>
              </w:rPr>
              <w:t>Гречка I сорта чистая, плёнка полиэтиленовая пищевая с соответствующей маркировкой, влажность не более 14,0%, крупность не менее 97,5%.</w:t>
            </w:r>
            <w:r w:rsidRPr="003338A0">
              <w:rPr>
                <w:rFonts w:ascii="Sylfaen" w:hAnsi="Sylfaen"/>
                <w:sz w:val="16"/>
                <w:szCs w:val="16"/>
              </w:rPr>
              <w:t xml:space="preserve"> </w:t>
            </w:r>
            <w:r w:rsidRPr="003338A0">
              <w:rPr>
                <w:rFonts w:ascii="Sylfaen" w:hAnsi="Sylfaen"/>
                <w:sz w:val="16"/>
                <w:szCs w:val="16"/>
                <w:lang w:val="hy-AM"/>
              </w:rPr>
              <w:t xml:space="preserve">Безопасность, маркировка и упаковка - пищевые продукты подлежат подтверждению соответствия в соответствии с Решением </w:t>
            </w:r>
            <w:r w:rsidRPr="003338A0">
              <w:rPr>
                <w:rFonts w:ascii="Sylfaen" w:hAnsi="Sylfaen"/>
                <w:sz w:val="16"/>
                <w:szCs w:val="16"/>
              </w:rPr>
              <w:t xml:space="preserve"> </w:t>
            </w:r>
            <w:r w:rsidRPr="003338A0">
              <w:rPr>
                <w:rFonts w:ascii="Sylfaen" w:hAnsi="Sylfaen"/>
                <w:sz w:val="16"/>
                <w:szCs w:val="16"/>
                <w:lang w:val="hy-AM"/>
              </w:rPr>
              <w:t>Комиссии Таможенного союза от 09.12.2011 № 880 «О безопасности пищевых продуктов» (КПТС 021/2011), Комиссия Таможенного союза от 12 декабря 2011 г. № 9, 2011 г. № 881 «О маркировке пищевой продукции» (МИТС 022/2011), утв. решением Комиссии Таможенного союза от 16 августа 2011 г. № 769 «О безопасности упаковки» (МИТС 005/2011), техническим регламентом Таможенного союза, Закона РА «О безопасности пищевых продуктов» статьи 9 и маркироваться единым знаком для обращения на территории Евразийского экономического союза.</w:t>
            </w:r>
          </w:p>
          <w:p w14:paraId="2CC5D280" w14:textId="77777777" w:rsidR="00613D0F" w:rsidRPr="003338A0" w:rsidRDefault="00613D0F" w:rsidP="00613D0F">
            <w:pPr>
              <w:rPr>
                <w:rFonts w:ascii="Sylfaen" w:hAnsi="Sylfaen"/>
                <w:sz w:val="16"/>
                <w:szCs w:val="16"/>
              </w:rPr>
            </w:pPr>
            <w:r w:rsidRPr="003338A0">
              <w:rPr>
                <w:rFonts w:ascii="Sylfaen" w:hAnsi="Sylfaen"/>
                <w:sz w:val="16"/>
                <w:szCs w:val="16"/>
                <w:lang w:val="hy-AM"/>
              </w:rPr>
              <w:t>Конкретная дата доставки определяется по предварительному заказу Покупателя (не менее чем за 3 рабочих дня) по электронной почте</w:t>
            </w:r>
            <w:r w:rsidRPr="003338A0">
              <w:rPr>
                <w:rFonts w:ascii="Sylfaen" w:hAnsi="Sylfaen"/>
                <w:sz w:val="16"/>
                <w:szCs w:val="16"/>
              </w:rPr>
              <w:t xml:space="preserve"> </w:t>
            </w:r>
            <w:r w:rsidRPr="003338A0">
              <w:rPr>
                <w:rFonts w:ascii="Sylfaen" w:hAnsi="Sylfaen"/>
                <w:sz w:val="16"/>
                <w:szCs w:val="16"/>
                <w:lang w:val="hy-AM"/>
              </w:rPr>
              <w:t>или по телефону.</w:t>
            </w:r>
          </w:p>
        </w:tc>
      </w:tr>
      <w:tr w:rsidR="00613D0F" w:rsidRPr="005C6305" w14:paraId="4EB0D98D" w14:textId="77777777" w:rsidTr="008764CA">
        <w:trPr>
          <w:trHeight w:val="148"/>
        </w:trPr>
        <w:tc>
          <w:tcPr>
            <w:tcW w:w="544" w:type="dxa"/>
            <w:vAlign w:val="bottom"/>
          </w:tcPr>
          <w:p w14:paraId="16F294AB" w14:textId="77777777" w:rsidR="00613D0F" w:rsidRDefault="00613D0F" w:rsidP="00613D0F">
            <w:pPr>
              <w:jc w:val="right"/>
              <w:rPr>
                <w:rFonts w:ascii="Calibri" w:hAnsi="Calibri"/>
                <w:color w:val="000000"/>
                <w:sz w:val="22"/>
                <w:szCs w:val="22"/>
              </w:rPr>
            </w:pPr>
            <w:r>
              <w:rPr>
                <w:rFonts w:ascii="Calibri" w:hAnsi="Calibri"/>
                <w:color w:val="000000"/>
                <w:sz w:val="22"/>
                <w:szCs w:val="22"/>
              </w:rPr>
              <w:t>11</w:t>
            </w:r>
          </w:p>
        </w:tc>
        <w:tc>
          <w:tcPr>
            <w:tcW w:w="1358" w:type="dxa"/>
            <w:vAlign w:val="bottom"/>
          </w:tcPr>
          <w:p w14:paraId="733E3531" w14:textId="77777777" w:rsidR="00613D0F" w:rsidRPr="009B4CFB" w:rsidRDefault="00613D0F" w:rsidP="00613D0F">
            <w:pPr>
              <w:rPr>
                <w:rFonts w:ascii="Sylfaen" w:hAnsi="Sylfaen"/>
                <w:lang w:val="en-US"/>
              </w:rPr>
            </w:pPr>
            <w:proofErr w:type="spellStart"/>
            <w:r>
              <w:rPr>
                <w:rFonts w:ascii="Sylfaen" w:hAnsi="Sylfaen"/>
                <w:lang w:val="en-US"/>
              </w:rPr>
              <w:t>Макароны</w:t>
            </w:r>
            <w:proofErr w:type="spellEnd"/>
            <w:r>
              <w:rPr>
                <w:rFonts w:ascii="Sylfaen" w:hAnsi="Sylfaen"/>
                <w:lang w:val="en-US"/>
              </w:rPr>
              <w:t xml:space="preserve"> </w:t>
            </w:r>
          </w:p>
        </w:tc>
        <w:tc>
          <w:tcPr>
            <w:tcW w:w="13286" w:type="dxa"/>
            <w:vAlign w:val="bottom"/>
          </w:tcPr>
          <w:p w14:paraId="348B872C" w14:textId="77777777" w:rsidR="00613D0F" w:rsidRPr="003338A0" w:rsidRDefault="00613D0F" w:rsidP="00613D0F">
            <w:pPr>
              <w:rPr>
                <w:rFonts w:ascii="Sylfaen" w:hAnsi="Sylfaen"/>
                <w:sz w:val="16"/>
                <w:szCs w:val="16"/>
              </w:rPr>
            </w:pPr>
            <w:r w:rsidRPr="003338A0">
              <w:rPr>
                <w:rFonts w:ascii="Sylfaen" w:hAnsi="Sylfaen"/>
                <w:sz w:val="16"/>
                <w:szCs w:val="16"/>
              </w:rPr>
              <w:t xml:space="preserve">Макаронные изделия обычные и прочие нарезки, из пресного теста, влажность макаронных изделий не более 12 %, зольность не более 2,1, кислотность не более 5 %, без примесей, не более 0,30 %, не допускается обсемененность вредителями, упаковка в пищевой полиэтиленовой пленке с соответствующей маркировкой, в зависимости от сорта и качества муки: А (из муки твердых сортов), Б (из муки мягких стекловидных), Б (из муки хлебопекарной), сортированные и не сортированные, ГОСТ 31743-2012 Безопасность и маркировка - пищевые продукты должны подлежать оценке соответствия в порядке, установленном техническими регламентами «О безопасности пищевых продуктов» (ТПТС 021/2011) и «О маркировке пищевых продуктов» (ТПТС 022/2011) и быть маркированные в едином порядке для обращения на территории Евразийского экономического союза знаком и статьей 9 Закона РА «О безопасности пищевых продуктов». Отметить разборчиво, </w:t>
            </w:r>
            <w:r w:rsidRPr="000D024B">
              <w:rPr>
                <w:rFonts w:ascii="Sylfaen" w:hAnsi="Sylfaen"/>
                <w:sz w:val="16"/>
                <w:szCs w:val="16"/>
              </w:rPr>
              <w:t>“</w:t>
            </w:r>
            <w:proofErr w:type="spellStart"/>
            <w:r w:rsidRPr="000D024B">
              <w:rPr>
                <w:rFonts w:ascii="Sylfaen" w:hAnsi="Sylfaen"/>
                <w:sz w:val="16"/>
                <w:szCs w:val="16"/>
              </w:rPr>
              <w:t>Карона</w:t>
            </w:r>
            <w:proofErr w:type="spellEnd"/>
            <w:r w:rsidRPr="000D024B">
              <w:rPr>
                <w:rFonts w:ascii="Sylfaen" w:hAnsi="Sylfaen"/>
                <w:sz w:val="16"/>
                <w:szCs w:val="16"/>
              </w:rPr>
              <w:t xml:space="preserve">” </w:t>
            </w:r>
            <w:proofErr w:type="spellStart"/>
            <w:r w:rsidRPr="003338A0">
              <w:rPr>
                <w:rFonts w:ascii="Sylfaen" w:hAnsi="Sylfaen"/>
                <w:sz w:val="16"/>
                <w:szCs w:val="16"/>
              </w:rPr>
              <w:t>Carona</w:t>
            </w:r>
            <w:proofErr w:type="spellEnd"/>
            <w:r w:rsidRPr="003338A0">
              <w:rPr>
                <w:rFonts w:ascii="Sylfaen" w:hAnsi="Sylfaen"/>
                <w:sz w:val="16"/>
                <w:szCs w:val="16"/>
              </w:rPr>
              <w:t xml:space="preserve"> или аналогичный</w:t>
            </w:r>
          </w:p>
          <w:p w14:paraId="67CD6BE3" w14:textId="77777777" w:rsidR="00613D0F" w:rsidRPr="003338A0" w:rsidRDefault="00613D0F" w:rsidP="00613D0F">
            <w:pPr>
              <w:rPr>
                <w:rFonts w:ascii="Sylfaen" w:hAnsi="Sylfaen"/>
                <w:sz w:val="16"/>
                <w:szCs w:val="16"/>
              </w:rPr>
            </w:pPr>
            <w:r w:rsidRPr="003338A0">
              <w:rPr>
                <w:rFonts w:ascii="Sylfaen" w:hAnsi="Sylfaen"/>
                <w:sz w:val="16"/>
                <w:szCs w:val="16"/>
              </w:rPr>
              <w:t>Конкретный день доставки определяется по предварительному заказу Покупателя (не ранее, чем за 3 рабочих дня) по электронной почте. по почте или по телефону.</w:t>
            </w:r>
          </w:p>
        </w:tc>
      </w:tr>
      <w:tr w:rsidR="00613D0F" w:rsidRPr="00613D0F" w14:paraId="5E6C273B" w14:textId="77777777" w:rsidTr="008764CA">
        <w:trPr>
          <w:trHeight w:val="148"/>
        </w:trPr>
        <w:tc>
          <w:tcPr>
            <w:tcW w:w="544" w:type="dxa"/>
            <w:vAlign w:val="bottom"/>
          </w:tcPr>
          <w:p w14:paraId="7196DA40" w14:textId="77777777" w:rsidR="00613D0F" w:rsidRDefault="00613D0F" w:rsidP="00613D0F">
            <w:pPr>
              <w:jc w:val="right"/>
              <w:rPr>
                <w:rFonts w:ascii="Calibri" w:hAnsi="Calibri"/>
                <w:color w:val="000000"/>
                <w:sz w:val="22"/>
                <w:szCs w:val="22"/>
              </w:rPr>
            </w:pPr>
            <w:r>
              <w:rPr>
                <w:rFonts w:ascii="Calibri" w:hAnsi="Calibri"/>
                <w:color w:val="000000"/>
                <w:sz w:val="22"/>
                <w:szCs w:val="22"/>
              </w:rPr>
              <w:lastRenderedPageBreak/>
              <w:t>12</w:t>
            </w:r>
          </w:p>
        </w:tc>
        <w:tc>
          <w:tcPr>
            <w:tcW w:w="1358" w:type="dxa"/>
            <w:vAlign w:val="bottom"/>
          </w:tcPr>
          <w:p w14:paraId="433FB5E5" w14:textId="77777777" w:rsidR="00613D0F" w:rsidRPr="009B4CFB" w:rsidRDefault="00613D0F" w:rsidP="00613D0F">
            <w:pPr>
              <w:rPr>
                <w:rFonts w:ascii="Sylfaen" w:hAnsi="Sylfaen"/>
                <w:lang w:val="en-US"/>
              </w:rPr>
            </w:pPr>
            <w:proofErr w:type="spellStart"/>
            <w:r>
              <w:rPr>
                <w:rFonts w:ascii="Sylfaen" w:hAnsi="Sylfaen"/>
                <w:lang w:val="en-US"/>
              </w:rPr>
              <w:t>Сахар</w:t>
            </w:r>
            <w:proofErr w:type="spellEnd"/>
            <w:r>
              <w:rPr>
                <w:rFonts w:ascii="Sylfaen" w:hAnsi="Sylfaen"/>
                <w:lang w:val="en-US"/>
              </w:rPr>
              <w:t xml:space="preserve"> </w:t>
            </w:r>
          </w:p>
        </w:tc>
        <w:tc>
          <w:tcPr>
            <w:tcW w:w="13286" w:type="dxa"/>
            <w:vAlign w:val="bottom"/>
          </w:tcPr>
          <w:p w14:paraId="7E31FAB7" w14:textId="77777777" w:rsidR="00613D0F" w:rsidRPr="003338A0" w:rsidRDefault="00613D0F" w:rsidP="00613D0F">
            <w:pPr>
              <w:rPr>
                <w:rFonts w:ascii="Sylfaen" w:hAnsi="Sylfaen"/>
                <w:sz w:val="16"/>
                <w:szCs w:val="16"/>
              </w:rPr>
            </w:pPr>
            <w:r w:rsidRPr="003338A0">
              <w:rPr>
                <w:rFonts w:ascii="Sylfaen" w:hAnsi="Sylfaen"/>
                <w:sz w:val="16"/>
                <w:szCs w:val="16"/>
                <w:lang w:val="hy-AM"/>
              </w:rPr>
              <w:t xml:space="preserve">Из свеклы белая, сыпучая, сладкая, в сухом виде, без постороннего вкуса и запаха (как в сухом виде, так и в растворе), с соответствующей заводской маркировкой. Раствор сахара должен быть прозрачным, без нерастворившегося осадка и посторонних примесей, массовая доля сахарозы - не менее </w:t>
            </w:r>
            <w:r w:rsidRPr="003338A0">
              <w:rPr>
                <w:rFonts w:ascii="Sylfaen" w:hAnsi="Sylfaen"/>
                <w:sz w:val="16"/>
                <w:szCs w:val="16"/>
              </w:rPr>
              <w:t xml:space="preserve"> </w:t>
            </w:r>
            <w:r w:rsidRPr="003338A0">
              <w:rPr>
                <w:rFonts w:ascii="Sylfaen" w:hAnsi="Sylfaen"/>
                <w:sz w:val="16"/>
                <w:szCs w:val="16"/>
                <w:lang w:val="hy-AM"/>
              </w:rPr>
              <w:t>99,75 % (в пересчете на сухое вещество), массовая доля влаги - не более 0,14 %, массовая доля ферросплавов - Не более 0,0003%, ГОСТ 21-94 или аналог. Остаточный срок годности не менее 1/2 срока, указанного на момент поставки.</w:t>
            </w:r>
            <w:r w:rsidRPr="003338A0">
              <w:rPr>
                <w:rFonts w:ascii="Sylfaen" w:hAnsi="Sylfaen"/>
                <w:sz w:val="16"/>
                <w:szCs w:val="16"/>
              </w:rPr>
              <w:t xml:space="preserve"> </w:t>
            </w:r>
            <w:r w:rsidRPr="003338A0">
              <w:rPr>
                <w:rFonts w:ascii="Sylfaen" w:hAnsi="Sylfaen"/>
                <w:sz w:val="16"/>
                <w:szCs w:val="16"/>
                <w:lang w:val="hy-AM"/>
              </w:rPr>
              <w:t xml:space="preserve">Безопасность, маркировка и упаковка - пищевые продукты подлежат подтверждению соответствия в соответствии с Решением </w:t>
            </w:r>
            <w:r w:rsidRPr="003338A0">
              <w:rPr>
                <w:rFonts w:ascii="Sylfaen" w:hAnsi="Sylfaen"/>
                <w:sz w:val="16"/>
                <w:szCs w:val="16"/>
              </w:rPr>
              <w:t xml:space="preserve"> </w:t>
            </w:r>
            <w:r w:rsidRPr="003338A0">
              <w:rPr>
                <w:rFonts w:ascii="Sylfaen" w:hAnsi="Sylfaen"/>
                <w:sz w:val="16"/>
                <w:szCs w:val="16"/>
                <w:lang w:val="hy-AM"/>
              </w:rPr>
              <w:t>Комиссии Таможенного союза от 09.12.2011 № 880 «О безопасности пищевых продуктов» (КПТС 021/2011), Комиссия Таможенного союза от 12 декабря 2011 г. № 9, 2011 г. № 881 «О маркировке пищевой продукции» (МИТС 022/2011), утв. решением Комиссии Таможенного союза от 16 августа 2011 г. № 769 «О безопасности упаковки» (МИТС 005/2011), техническим регламентом Таможенного союза, Закона РА «О безопасности пищевых продуктов» статьи 9 и маркироваться единым знаком для обращения на территории Евразийского экономического союза.</w:t>
            </w:r>
            <w:r w:rsidRPr="003338A0">
              <w:rPr>
                <w:rFonts w:ascii="Sylfaen" w:hAnsi="Sylfaen"/>
                <w:sz w:val="16"/>
                <w:szCs w:val="16"/>
              </w:rPr>
              <w:t xml:space="preserve"> Этикетка разборчивая. </w:t>
            </w:r>
            <w:r w:rsidRPr="003338A0">
              <w:rPr>
                <w:rFonts w:ascii="Sylfaen" w:hAnsi="Sylfaen"/>
                <w:sz w:val="16"/>
                <w:szCs w:val="16"/>
                <w:lang w:val="hy-AM"/>
              </w:rPr>
              <w:t>Конкретная дата доставки определяется по предварительному заказу Покупателя (не менее чем за 3 рабочих дня) по электронной почте</w:t>
            </w:r>
            <w:r w:rsidRPr="003338A0">
              <w:rPr>
                <w:rFonts w:ascii="Sylfaen" w:hAnsi="Sylfaen"/>
                <w:sz w:val="16"/>
                <w:szCs w:val="16"/>
              </w:rPr>
              <w:t xml:space="preserve"> </w:t>
            </w:r>
            <w:r w:rsidRPr="003338A0">
              <w:rPr>
                <w:rFonts w:ascii="Sylfaen" w:hAnsi="Sylfaen"/>
                <w:sz w:val="16"/>
                <w:szCs w:val="16"/>
                <w:lang w:val="hy-AM"/>
              </w:rPr>
              <w:t>или по телефону.</w:t>
            </w:r>
          </w:p>
        </w:tc>
      </w:tr>
      <w:tr w:rsidR="00613D0F" w:rsidRPr="005C6305" w14:paraId="774A4CF2" w14:textId="77777777" w:rsidTr="008764CA">
        <w:trPr>
          <w:trHeight w:val="148"/>
        </w:trPr>
        <w:tc>
          <w:tcPr>
            <w:tcW w:w="544" w:type="dxa"/>
            <w:vAlign w:val="bottom"/>
          </w:tcPr>
          <w:p w14:paraId="7629D9DF" w14:textId="77777777" w:rsidR="00613D0F" w:rsidRDefault="00613D0F" w:rsidP="00613D0F">
            <w:pPr>
              <w:jc w:val="right"/>
              <w:rPr>
                <w:rFonts w:ascii="Calibri" w:hAnsi="Calibri"/>
                <w:color w:val="000000"/>
                <w:sz w:val="22"/>
                <w:szCs w:val="22"/>
              </w:rPr>
            </w:pPr>
            <w:r>
              <w:rPr>
                <w:rFonts w:ascii="Calibri" w:hAnsi="Calibri"/>
                <w:color w:val="000000"/>
                <w:sz w:val="22"/>
                <w:szCs w:val="22"/>
              </w:rPr>
              <w:t>13</w:t>
            </w:r>
          </w:p>
        </w:tc>
        <w:tc>
          <w:tcPr>
            <w:tcW w:w="1358" w:type="dxa"/>
            <w:vAlign w:val="bottom"/>
          </w:tcPr>
          <w:p w14:paraId="3E983F3E" w14:textId="77777777" w:rsidR="00613D0F" w:rsidRPr="00450327" w:rsidRDefault="00613D0F" w:rsidP="00613D0F">
            <w:pPr>
              <w:rPr>
                <w:rFonts w:ascii="Sylfaen" w:hAnsi="Sylfaen"/>
                <w:sz w:val="18"/>
                <w:szCs w:val="18"/>
              </w:rPr>
            </w:pPr>
            <w:r w:rsidRPr="00450327">
              <w:rPr>
                <w:rFonts w:ascii="Sylfaen" w:hAnsi="Sylfaen"/>
                <w:sz w:val="18"/>
                <w:szCs w:val="18"/>
              </w:rPr>
              <w:t>Шоколадные конфеты</w:t>
            </w:r>
          </w:p>
        </w:tc>
        <w:tc>
          <w:tcPr>
            <w:tcW w:w="13286" w:type="dxa"/>
            <w:vAlign w:val="bottom"/>
          </w:tcPr>
          <w:p w14:paraId="71BEF17B" w14:textId="77777777" w:rsidR="00613D0F" w:rsidRPr="00494C6E" w:rsidRDefault="00613D0F" w:rsidP="00613D0F">
            <w:pPr>
              <w:rPr>
                <w:rFonts w:ascii="Sylfaen" w:hAnsi="Sylfaen"/>
                <w:sz w:val="16"/>
                <w:szCs w:val="16"/>
              </w:rPr>
            </w:pPr>
            <w:r w:rsidRPr="003338A0">
              <w:rPr>
                <w:rFonts w:ascii="Sylfaen" w:hAnsi="Sylfaen"/>
                <w:sz w:val="16"/>
                <w:szCs w:val="16"/>
                <w:lang w:val="hy-AM"/>
              </w:rPr>
              <w:t>Конфеты молочные глазированные шоколадом в индивидуальной упаковке со вкусом и запахом, характерными для данного вида, без посторонних привкуса и запаха, с гладкой или волнистой поверхностью, с рисунком или без него. Загрязнение и заражение вредителями частей НЕ допускаются ГОСТ 31721-2012.</w:t>
            </w:r>
          </w:p>
          <w:p w14:paraId="4542F238" w14:textId="77777777" w:rsidR="00613D0F" w:rsidRPr="003338A0" w:rsidRDefault="00613D0F" w:rsidP="00613D0F">
            <w:pPr>
              <w:rPr>
                <w:rFonts w:ascii="Sylfaen" w:hAnsi="Sylfaen"/>
                <w:sz w:val="16"/>
                <w:szCs w:val="16"/>
                <w:lang w:val="hy-AM"/>
              </w:rPr>
            </w:pPr>
            <w:r w:rsidRPr="003338A0">
              <w:rPr>
                <w:rFonts w:ascii="Sylfaen" w:hAnsi="Sylfaen"/>
                <w:sz w:val="16"/>
                <w:szCs w:val="16"/>
                <w:lang w:val="hy-AM"/>
              </w:rPr>
              <w:t xml:space="preserve">Безопасность, маркировка и упаковка - пищевые продукты подлежат подтверждению соответствия в соответствии с Решением </w:t>
            </w:r>
            <w:r w:rsidRPr="003338A0">
              <w:rPr>
                <w:rFonts w:ascii="Sylfaen" w:hAnsi="Sylfaen"/>
                <w:sz w:val="16"/>
                <w:szCs w:val="16"/>
              </w:rPr>
              <w:t xml:space="preserve"> </w:t>
            </w:r>
            <w:r w:rsidRPr="003338A0">
              <w:rPr>
                <w:rFonts w:ascii="Sylfaen" w:hAnsi="Sylfaen"/>
                <w:sz w:val="16"/>
                <w:szCs w:val="16"/>
                <w:lang w:val="hy-AM"/>
              </w:rPr>
              <w:t>Комиссии Таможенного союза от 09.12.2011 № 880 «О безопасности пищевых продуктов» (КПТС 021/2011), Комиссия Таможенного союза от 12 декабря 2011 г. № 9, 2011 г. № 881 «О маркировке пищевой продукции» (МИТС 022/2011), утв. решением Комиссии Таможенного союза от 16 августа 2011 г. № 769 «О безопасности упаковки» (МИТС 005/2011), техническим регламентом Таможенного союза, Закона РА «О безопасности пищевых продуктов» статьи 9 и маркироваться единым знаком для обращения на территории Евразийского экономического союза.</w:t>
            </w:r>
          </w:p>
          <w:p w14:paraId="345335F8" w14:textId="77777777" w:rsidR="00613D0F" w:rsidRPr="003338A0" w:rsidRDefault="00613D0F" w:rsidP="00613D0F">
            <w:pPr>
              <w:rPr>
                <w:rFonts w:ascii="Sylfaen" w:hAnsi="Sylfaen"/>
                <w:sz w:val="16"/>
                <w:szCs w:val="16"/>
              </w:rPr>
            </w:pPr>
            <w:r w:rsidRPr="003338A0">
              <w:rPr>
                <w:rFonts w:ascii="Sylfaen" w:hAnsi="Sylfaen"/>
                <w:sz w:val="16"/>
                <w:szCs w:val="16"/>
              </w:rPr>
              <w:t xml:space="preserve">Этикетка: разборчивая. </w:t>
            </w:r>
            <w:r w:rsidRPr="003338A0">
              <w:rPr>
                <w:rFonts w:ascii="Sylfaen" w:hAnsi="Sylfaen"/>
                <w:sz w:val="16"/>
                <w:szCs w:val="16"/>
                <w:lang w:val="hy-AM"/>
              </w:rPr>
              <w:t>Конкретная дата доставки определяется по предварительному заказу Покупателя (не менее чем за 3 рабочих дня) по электронной почте</w:t>
            </w:r>
            <w:r w:rsidRPr="003338A0">
              <w:rPr>
                <w:rFonts w:ascii="Sylfaen" w:hAnsi="Sylfaen"/>
                <w:sz w:val="16"/>
                <w:szCs w:val="16"/>
              </w:rPr>
              <w:t xml:space="preserve"> </w:t>
            </w:r>
            <w:r w:rsidRPr="003338A0">
              <w:rPr>
                <w:rFonts w:ascii="Sylfaen" w:hAnsi="Sylfaen"/>
                <w:sz w:val="16"/>
                <w:szCs w:val="16"/>
                <w:lang w:val="hy-AM"/>
              </w:rPr>
              <w:t>или по телефону.</w:t>
            </w:r>
          </w:p>
        </w:tc>
      </w:tr>
      <w:tr w:rsidR="008764CA" w:rsidRPr="00613D0F" w14:paraId="69DA6BAF" w14:textId="77777777" w:rsidTr="008764CA">
        <w:trPr>
          <w:trHeight w:val="148"/>
        </w:trPr>
        <w:tc>
          <w:tcPr>
            <w:tcW w:w="544" w:type="dxa"/>
            <w:vAlign w:val="bottom"/>
          </w:tcPr>
          <w:p w14:paraId="7876E8A8" w14:textId="77777777" w:rsidR="008764CA" w:rsidRDefault="008764CA" w:rsidP="003300AC">
            <w:pPr>
              <w:jc w:val="right"/>
              <w:rPr>
                <w:rFonts w:ascii="Calibri" w:hAnsi="Calibri"/>
                <w:color w:val="000000"/>
                <w:sz w:val="22"/>
                <w:szCs w:val="22"/>
              </w:rPr>
            </w:pPr>
            <w:r>
              <w:rPr>
                <w:rFonts w:ascii="Calibri" w:hAnsi="Calibri"/>
                <w:color w:val="000000"/>
                <w:sz w:val="22"/>
                <w:szCs w:val="22"/>
              </w:rPr>
              <w:t>14</w:t>
            </w:r>
          </w:p>
        </w:tc>
        <w:tc>
          <w:tcPr>
            <w:tcW w:w="1358" w:type="dxa"/>
            <w:vAlign w:val="bottom"/>
          </w:tcPr>
          <w:p w14:paraId="04C861E8" w14:textId="77777777" w:rsidR="008764CA" w:rsidRPr="009B4CFB" w:rsidRDefault="008764CA" w:rsidP="008764CA">
            <w:pPr>
              <w:rPr>
                <w:rFonts w:ascii="Sylfaen" w:hAnsi="Sylfaen"/>
                <w:lang w:val="en-US"/>
              </w:rPr>
            </w:pPr>
            <w:proofErr w:type="spellStart"/>
            <w:r>
              <w:rPr>
                <w:rFonts w:ascii="Sylfaen" w:hAnsi="Sylfaen"/>
                <w:lang w:val="en-US"/>
              </w:rPr>
              <w:t>Горох</w:t>
            </w:r>
            <w:proofErr w:type="spellEnd"/>
            <w:r>
              <w:rPr>
                <w:rFonts w:ascii="Sylfaen" w:hAnsi="Sylfaen"/>
                <w:lang w:val="en-US"/>
              </w:rPr>
              <w:t xml:space="preserve"> </w:t>
            </w:r>
          </w:p>
        </w:tc>
        <w:tc>
          <w:tcPr>
            <w:tcW w:w="13286" w:type="dxa"/>
            <w:vAlign w:val="bottom"/>
          </w:tcPr>
          <w:p w14:paraId="1660B1EA" w14:textId="77777777" w:rsidR="00613D0F" w:rsidRPr="00613D0F" w:rsidRDefault="00613D0F" w:rsidP="00613D0F">
            <w:pPr>
              <w:rPr>
                <w:rFonts w:ascii="Arial" w:hAnsi="Arial" w:cs="Sylfaen"/>
                <w:sz w:val="16"/>
                <w:szCs w:val="16"/>
              </w:rPr>
            </w:pPr>
            <w:r w:rsidRPr="00613D0F">
              <w:rPr>
                <w:rFonts w:ascii="Arial" w:hAnsi="Arial" w:cs="Sylfaen"/>
                <w:sz w:val="16"/>
                <w:szCs w:val="16"/>
              </w:rPr>
              <w:t>Вяленая, очищенная, желтая, чистая, Упаковка: пленка полиэтиленовая пищевая с соответствующей маркировкой ГОСТ 23843-79</w:t>
            </w:r>
          </w:p>
          <w:p w14:paraId="16960D11" w14:textId="77777777" w:rsidR="00613D0F" w:rsidRPr="00613D0F" w:rsidRDefault="00613D0F" w:rsidP="00613D0F">
            <w:pPr>
              <w:rPr>
                <w:rFonts w:ascii="Arial" w:hAnsi="Arial" w:cs="Sylfaen"/>
                <w:sz w:val="16"/>
                <w:szCs w:val="16"/>
              </w:rPr>
            </w:pPr>
            <w:r w:rsidRPr="00613D0F">
              <w:rPr>
                <w:rFonts w:ascii="Arial" w:hAnsi="Arial" w:cs="Sylfaen"/>
                <w:sz w:val="16"/>
                <w:szCs w:val="16"/>
              </w:rPr>
              <w:t>Безопасность, маркировка и упаковка: пищевая продукция подлежит подтверждению соответствия в соответствии с Решением Комиссии Таможенного союза от 09.12.2011 № 880 «О безопасности пищевой продукции» (КПТС 021/2011), Решением Комиссии Таможенного союза № 881 Технический регламент Таможенного союза от 9 декабря 2011 г. «О маркировке пищевых продуктов» (ИМТС 022/2011), Технический регламент Таможенного союза, утвержденный решением Комиссии Таможенного союза от 16 августа 2011 г. № 769 «О безопасности упаковки» (ИМТС 005/2011), статья 9 Закона Республики Армения «О безопасности пищевых продуктов» и обозначение малой территории Евразийского экономического союза. Тег читаем."</w:t>
            </w:r>
          </w:p>
          <w:p w14:paraId="157FFB5A" w14:textId="77777777" w:rsidR="008764CA" w:rsidRPr="00613D0F" w:rsidRDefault="00613D0F" w:rsidP="00613D0F">
            <w:pPr>
              <w:rPr>
                <w:rFonts w:ascii="Arial" w:hAnsi="Arial"/>
                <w:sz w:val="16"/>
                <w:szCs w:val="16"/>
              </w:rPr>
            </w:pPr>
            <w:r w:rsidRPr="00613D0F">
              <w:rPr>
                <w:rFonts w:ascii="Arial" w:hAnsi="Arial" w:cs="Sylfaen"/>
                <w:sz w:val="16"/>
                <w:szCs w:val="16"/>
              </w:rPr>
              <w:t>Конкретная дата доставки определяется по предварительному заказу Покупателя (не менее чем за 3 рабочих дня</w:t>
            </w:r>
            <w:r w:rsidR="005A0E85">
              <w:rPr>
                <w:rFonts w:ascii="Arial" w:hAnsi="Arial" w:cs="Sylfaen"/>
                <w:sz w:val="16"/>
                <w:szCs w:val="16"/>
              </w:rPr>
              <w:t xml:space="preserve">) по электронной почте. </w:t>
            </w:r>
            <w:r w:rsidRPr="00613D0F">
              <w:rPr>
                <w:rFonts w:ascii="Arial" w:hAnsi="Arial" w:cs="Sylfaen"/>
                <w:sz w:val="16"/>
                <w:szCs w:val="16"/>
              </w:rPr>
              <w:t xml:space="preserve"> или по телефону.</w:t>
            </w:r>
          </w:p>
        </w:tc>
      </w:tr>
      <w:tr w:rsidR="005A0E85" w:rsidRPr="005A0E85" w14:paraId="56533451" w14:textId="77777777" w:rsidTr="008764CA">
        <w:trPr>
          <w:trHeight w:val="148"/>
        </w:trPr>
        <w:tc>
          <w:tcPr>
            <w:tcW w:w="544" w:type="dxa"/>
            <w:vAlign w:val="bottom"/>
          </w:tcPr>
          <w:p w14:paraId="7B61F70E" w14:textId="77777777" w:rsidR="005A0E85" w:rsidRDefault="005A0E85" w:rsidP="005A0E85">
            <w:pPr>
              <w:jc w:val="right"/>
              <w:rPr>
                <w:rFonts w:ascii="Calibri" w:hAnsi="Calibri"/>
                <w:color w:val="000000"/>
                <w:sz w:val="22"/>
                <w:szCs w:val="22"/>
              </w:rPr>
            </w:pPr>
            <w:r>
              <w:rPr>
                <w:rFonts w:ascii="Calibri" w:hAnsi="Calibri"/>
                <w:color w:val="000000"/>
                <w:sz w:val="22"/>
                <w:szCs w:val="22"/>
              </w:rPr>
              <w:t>15</w:t>
            </w:r>
          </w:p>
        </w:tc>
        <w:tc>
          <w:tcPr>
            <w:tcW w:w="1358" w:type="dxa"/>
            <w:vAlign w:val="bottom"/>
          </w:tcPr>
          <w:p w14:paraId="784FD629" w14:textId="77777777" w:rsidR="005A0E85" w:rsidRPr="009B4CFB" w:rsidRDefault="005A0E85" w:rsidP="005A0E85">
            <w:pPr>
              <w:rPr>
                <w:rFonts w:ascii="Sylfaen" w:hAnsi="Sylfaen"/>
                <w:lang w:val="en-US"/>
              </w:rPr>
            </w:pPr>
            <w:proofErr w:type="spellStart"/>
            <w:r>
              <w:rPr>
                <w:rFonts w:ascii="Sylfaen" w:hAnsi="Sylfaen"/>
                <w:lang w:val="en-US"/>
              </w:rPr>
              <w:t>Чечевица</w:t>
            </w:r>
            <w:proofErr w:type="spellEnd"/>
            <w:r>
              <w:rPr>
                <w:rFonts w:ascii="Sylfaen" w:hAnsi="Sylfaen"/>
                <w:lang w:val="en-US"/>
              </w:rPr>
              <w:t xml:space="preserve"> </w:t>
            </w:r>
          </w:p>
        </w:tc>
        <w:tc>
          <w:tcPr>
            <w:tcW w:w="13286" w:type="dxa"/>
            <w:vAlign w:val="bottom"/>
          </w:tcPr>
          <w:p w14:paraId="29D7C953" w14:textId="77777777" w:rsidR="005A0E85" w:rsidRPr="003338A0" w:rsidRDefault="005A0E85" w:rsidP="005A0E85">
            <w:pPr>
              <w:rPr>
                <w:rFonts w:ascii="Sylfaen" w:hAnsi="Sylfaen"/>
                <w:sz w:val="16"/>
                <w:szCs w:val="16"/>
              </w:rPr>
            </w:pPr>
            <w:r w:rsidRPr="003338A0">
              <w:rPr>
                <w:rFonts w:ascii="Sylfaen" w:hAnsi="Sylfaen"/>
                <w:sz w:val="16"/>
                <w:szCs w:val="16"/>
                <w:lang w:val="hy-AM"/>
              </w:rPr>
              <w:t>Однородный, крупный, желтый, чистый, сухой, влажность: (14,0-17,0) %, не более. Упаковка пищевой полиэтиленовой пленкой с соответствующей маркировкой ГОСТ 7066-77</w:t>
            </w:r>
            <w:r w:rsidRPr="003338A0">
              <w:rPr>
                <w:rFonts w:ascii="Sylfaen" w:hAnsi="Sylfaen"/>
                <w:sz w:val="16"/>
                <w:szCs w:val="16"/>
              </w:rPr>
              <w:t xml:space="preserve">. </w:t>
            </w:r>
            <w:r w:rsidRPr="003338A0">
              <w:rPr>
                <w:rFonts w:ascii="Sylfaen" w:hAnsi="Sylfaen"/>
                <w:sz w:val="16"/>
                <w:szCs w:val="16"/>
                <w:lang w:val="hy-AM"/>
              </w:rPr>
              <w:t xml:space="preserve">Безопасность, маркировка и упаковка - пищевые продукты подлежат подтверждению соответствия в соответствии с Решением </w:t>
            </w:r>
            <w:r w:rsidRPr="003338A0">
              <w:rPr>
                <w:rFonts w:ascii="Sylfaen" w:hAnsi="Sylfaen"/>
                <w:sz w:val="16"/>
                <w:szCs w:val="16"/>
              </w:rPr>
              <w:t xml:space="preserve"> </w:t>
            </w:r>
            <w:r w:rsidRPr="003338A0">
              <w:rPr>
                <w:rFonts w:ascii="Sylfaen" w:hAnsi="Sylfaen"/>
                <w:sz w:val="16"/>
                <w:szCs w:val="16"/>
                <w:lang w:val="hy-AM"/>
              </w:rPr>
              <w:t>Комиссии Таможенного союза от 09.12.2011 № 880 «О безопасности пищевых продуктов» (КПТС 021/2011), Комиссия Таможенного союза от 12 декабря 2011 г. № 9, 2011 г. № 881 «О маркировке пищевой продукции» (МИТС 022/2011), утв. решением Комиссии Таможенного союза от 16 августа 2011 г. № 769 «О безопасности упаковки» (МИТС 005/2011), техническим регламентом Таможенного союза, Закона РА «О безопасности пищевых продуктов» статьи 9 и маркироваться единым знаком для обращения на территории Евразийского экономического союза.</w:t>
            </w:r>
            <w:r w:rsidRPr="003338A0">
              <w:rPr>
                <w:rFonts w:ascii="Sylfaen" w:hAnsi="Sylfaen"/>
                <w:sz w:val="16"/>
                <w:szCs w:val="16"/>
              </w:rPr>
              <w:t xml:space="preserve"> Этикетка разборчивая. </w:t>
            </w:r>
            <w:r w:rsidRPr="003338A0">
              <w:rPr>
                <w:rFonts w:ascii="Sylfaen" w:hAnsi="Sylfaen"/>
                <w:sz w:val="16"/>
                <w:szCs w:val="16"/>
                <w:lang w:val="hy-AM"/>
              </w:rPr>
              <w:t>Конкретная дата доставки определяется по предварительному заказу Покупателя (не менее чем за 3 рабочих дня) по электронной почте</w:t>
            </w:r>
            <w:r w:rsidRPr="003338A0">
              <w:rPr>
                <w:rFonts w:ascii="Sylfaen" w:hAnsi="Sylfaen"/>
                <w:sz w:val="16"/>
                <w:szCs w:val="16"/>
              </w:rPr>
              <w:t xml:space="preserve"> </w:t>
            </w:r>
            <w:r w:rsidRPr="003338A0">
              <w:rPr>
                <w:rFonts w:ascii="Sylfaen" w:hAnsi="Sylfaen"/>
                <w:sz w:val="16"/>
                <w:szCs w:val="16"/>
                <w:lang w:val="hy-AM"/>
              </w:rPr>
              <w:t>или по телефону.</w:t>
            </w:r>
          </w:p>
        </w:tc>
      </w:tr>
      <w:tr w:rsidR="005A0E85" w:rsidRPr="005C6305" w14:paraId="16347EB5" w14:textId="77777777" w:rsidTr="008764CA">
        <w:trPr>
          <w:trHeight w:val="148"/>
        </w:trPr>
        <w:tc>
          <w:tcPr>
            <w:tcW w:w="544" w:type="dxa"/>
            <w:vAlign w:val="bottom"/>
          </w:tcPr>
          <w:p w14:paraId="510AE5FC" w14:textId="77777777" w:rsidR="005A0E85" w:rsidRDefault="005A0E85" w:rsidP="005A0E85">
            <w:pPr>
              <w:jc w:val="right"/>
              <w:rPr>
                <w:rFonts w:ascii="Calibri" w:hAnsi="Calibri"/>
                <w:color w:val="000000"/>
                <w:sz w:val="22"/>
                <w:szCs w:val="22"/>
              </w:rPr>
            </w:pPr>
            <w:r>
              <w:rPr>
                <w:rFonts w:ascii="Calibri" w:hAnsi="Calibri"/>
                <w:color w:val="000000"/>
                <w:sz w:val="22"/>
                <w:szCs w:val="22"/>
              </w:rPr>
              <w:t>16</w:t>
            </w:r>
          </w:p>
        </w:tc>
        <w:tc>
          <w:tcPr>
            <w:tcW w:w="1358" w:type="dxa"/>
            <w:vAlign w:val="bottom"/>
          </w:tcPr>
          <w:p w14:paraId="2A25D73B" w14:textId="77777777" w:rsidR="005A0E85" w:rsidRPr="009B4CFB" w:rsidRDefault="005A0E85" w:rsidP="005A0E85">
            <w:pPr>
              <w:rPr>
                <w:rFonts w:ascii="Sylfaen" w:hAnsi="Sylfaen"/>
                <w:lang w:val="en-US"/>
              </w:rPr>
            </w:pPr>
            <w:proofErr w:type="spellStart"/>
            <w:r>
              <w:rPr>
                <w:rFonts w:ascii="Sylfaen" w:hAnsi="Sylfaen"/>
                <w:lang w:val="en-US"/>
              </w:rPr>
              <w:t>Джем</w:t>
            </w:r>
            <w:proofErr w:type="spellEnd"/>
            <w:r>
              <w:rPr>
                <w:rFonts w:ascii="Sylfaen" w:hAnsi="Sylfaen"/>
                <w:lang w:val="en-US"/>
              </w:rPr>
              <w:t xml:space="preserve"> </w:t>
            </w:r>
          </w:p>
        </w:tc>
        <w:tc>
          <w:tcPr>
            <w:tcW w:w="13286" w:type="dxa"/>
            <w:vAlign w:val="bottom"/>
          </w:tcPr>
          <w:p w14:paraId="08BEAE61" w14:textId="77777777" w:rsidR="005A0E85" w:rsidRPr="003338A0" w:rsidRDefault="005A0E85" w:rsidP="005A0E85">
            <w:pPr>
              <w:rPr>
                <w:rFonts w:ascii="Sylfaen" w:hAnsi="Sylfaen"/>
                <w:sz w:val="16"/>
                <w:szCs w:val="16"/>
                <w:lang w:val="hy-AM"/>
              </w:rPr>
            </w:pPr>
            <w:r w:rsidRPr="003338A0">
              <w:rPr>
                <w:rFonts w:ascii="Sylfaen" w:hAnsi="Sylfaen"/>
                <w:sz w:val="16"/>
                <w:szCs w:val="16"/>
              </w:rPr>
              <w:t>Варенье в стеклянной банке; Варенье: различные фрукты/ инжир, абрикос, слива, клубника, персик/, 1-й вид ХСТ 48-2007. Упакован в стеклянную тару с проштампованным сроком годности.</w:t>
            </w:r>
            <w:r w:rsidRPr="003338A0">
              <w:rPr>
                <w:rFonts w:ascii="Sylfaen" w:hAnsi="Sylfaen"/>
                <w:sz w:val="16"/>
                <w:szCs w:val="16"/>
              </w:rPr>
              <w:br/>
            </w:r>
            <w:r w:rsidRPr="003338A0">
              <w:rPr>
                <w:rFonts w:ascii="Sylfaen" w:hAnsi="Sylfaen"/>
                <w:sz w:val="16"/>
                <w:szCs w:val="16"/>
                <w:lang w:val="hy-AM"/>
              </w:rPr>
              <w:t xml:space="preserve"> Безопасность, маркировка и упаковка - пищевые продукты подлежат подтверждению соответствия в соответствии с Решением </w:t>
            </w:r>
            <w:r w:rsidRPr="003338A0">
              <w:rPr>
                <w:rFonts w:ascii="Sylfaen" w:hAnsi="Sylfaen"/>
                <w:sz w:val="16"/>
                <w:szCs w:val="16"/>
              </w:rPr>
              <w:t xml:space="preserve"> </w:t>
            </w:r>
            <w:r w:rsidRPr="003338A0">
              <w:rPr>
                <w:rFonts w:ascii="Sylfaen" w:hAnsi="Sylfaen"/>
                <w:sz w:val="16"/>
                <w:szCs w:val="16"/>
                <w:lang w:val="hy-AM"/>
              </w:rPr>
              <w:t>Комиссии Таможенного союза от 09.12.2011 № 880 «О безопасности пищевых продуктов» (КПТС 021/2011), Комиссия Таможенного союза от 12 декабря 2011 г. № 9, 2011 г. № 881 «О маркировке пищевой продукции» (МИТС 022/2011), утв. решением Комиссии Таможенного союза от 16 августа 2011 г. № 769 «О безопасности упаковки» (МИТС 005/2011), техническим регламентом Таможенного союза, Закона РА «О безопасности пищевых продуктов» статьи 9 и маркироваться единым знаком для обращения на территории Евразийского экономического союза. Доставка осуществляется не реже одного раза в неделю</w:t>
            </w:r>
            <w:r w:rsidRPr="003338A0">
              <w:rPr>
                <w:rFonts w:ascii="Sylfaen" w:hAnsi="Sylfaen"/>
                <w:sz w:val="16"/>
                <w:szCs w:val="16"/>
              </w:rPr>
              <w:t xml:space="preserve">. </w:t>
            </w:r>
            <w:r w:rsidRPr="003338A0">
              <w:rPr>
                <w:rFonts w:ascii="Sylfaen" w:hAnsi="Sylfaen"/>
                <w:sz w:val="16"/>
                <w:szCs w:val="16"/>
                <w:lang w:val="hy-AM"/>
              </w:rPr>
              <w:t xml:space="preserve">Конкретная дата доставки определяется по предварительному заказу Покупателя (не менее чем за 3 рабочих дня) по электронной почте или по телефону. </w:t>
            </w:r>
          </w:p>
        </w:tc>
      </w:tr>
      <w:tr w:rsidR="005A0E85" w:rsidRPr="005A0E85" w14:paraId="7690FA7B" w14:textId="77777777" w:rsidTr="008764CA">
        <w:trPr>
          <w:trHeight w:val="148"/>
        </w:trPr>
        <w:tc>
          <w:tcPr>
            <w:tcW w:w="544" w:type="dxa"/>
            <w:vAlign w:val="bottom"/>
          </w:tcPr>
          <w:p w14:paraId="76ED9375" w14:textId="77777777" w:rsidR="005A0E85" w:rsidRDefault="005A0E85" w:rsidP="005A0E85">
            <w:pPr>
              <w:jc w:val="right"/>
              <w:rPr>
                <w:rFonts w:ascii="Calibri" w:hAnsi="Calibri"/>
                <w:color w:val="000000"/>
                <w:sz w:val="22"/>
                <w:szCs w:val="22"/>
              </w:rPr>
            </w:pPr>
            <w:r>
              <w:rPr>
                <w:rFonts w:ascii="Calibri" w:hAnsi="Calibri"/>
                <w:color w:val="000000"/>
                <w:sz w:val="22"/>
                <w:szCs w:val="22"/>
              </w:rPr>
              <w:t>17</w:t>
            </w:r>
          </w:p>
        </w:tc>
        <w:tc>
          <w:tcPr>
            <w:tcW w:w="1358" w:type="dxa"/>
            <w:vAlign w:val="bottom"/>
          </w:tcPr>
          <w:p w14:paraId="133EE811" w14:textId="77777777" w:rsidR="005A0E85" w:rsidRPr="009B4CFB" w:rsidRDefault="005A0E85" w:rsidP="005A0E85">
            <w:pPr>
              <w:rPr>
                <w:rFonts w:ascii="Sylfaen" w:hAnsi="Sylfaen"/>
                <w:lang w:val="en-US"/>
              </w:rPr>
            </w:pPr>
            <w:proofErr w:type="spellStart"/>
            <w:r>
              <w:rPr>
                <w:rFonts w:ascii="Sylfaen" w:hAnsi="Sylfaen"/>
                <w:lang w:val="en-US"/>
              </w:rPr>
              <w:t>Лук</w:t>
            </w:r>
            <w:proofErr w:type="spellEnd"/>
            <w:r>
              <w:rPr>
                <w:rFonts w:ascii="Sylfaen" w:hAnsi="Sylfaen"/>
                <w:lang w:val="en-US"/>
              </w:rPr>
              <w:t xml:space="preserve"> </w:t>
            </w:r>
            <w:proofErr w:type="spellStart"/>
            <w:r>
              <w:rPr>
                <w:rFonts w:ascii="Sylfaen" w:hAnsi="Sylfaen"/>
                <w:lang w:val="en-US"/>
              </w:rPr>
              <w:t>репчатый</w:t>
            </w:r>
            <w:proofErr w:type="spellEnd"/>
            <w:r>
              <w:rPr>
                <w:rFonts w:ascii="Sylfaen" w:hAnsi="Sylfaen"/>
                <w:lang w:val="en-US"/>
              </w:rPr>
              <w:t xml:space="preserve"> </w:t>
            </w:r>
          </w:p>
        </w:tc>
        <w:tc>
          <w:tcPr>
            <w:tcW w:w="13286" w:type="dxa"/>
            <w:vAlign w:val="bottom"/>
          </w:tcPr>
          <w:p w14:paraId="6F5991B0" w14:textId="77777777" w:rsidR="005A0E85" w:rsidRPr="003338A0" w:rsidRDefault="005A0E85" w:rsidP="005A0E85">
            <w:pPr>
              <w:rPr>
                <w:rFonts w:ascii="Sylfaen" w:hAnsi="Sylfaen"/>
                <w:sz w:val="16"/>
                <w:szCs w:val="16"/>
                <w:lang w:val="hy-AM"/>
              </w:rPr>
            </w:pPr>
            <w:r w:rsidRPr="003338A0">
              <w:rPr>
                <w:rFonts w:ascii="Sylfaen" w:hAnsi="Sylfaen"/>
                <w:sz w:val="16"/>
                <w:szCs w:val="16"/>
                <w:lang w:val="hy-AM"/>
              </w:rPr>
              <w:t>Свежий, сладкий, красный, отборного сорта, диаметр узкой части не менее 6-7 см. Местное производство</w:t>
            </w:r>
          </w:p>
          <w:p w14:paraId="5A371202" w14:textId="77777777" w:rsidR="005A0E85" w:rsidRPr="003338A0" w:rsidRDefault="005A0E85" w:rsidP="005A0E85">
            <w:pPr>
              <w:rPr>
                <w:rFonts w:ascii="Sylfaen" w:hAnsi="Sylfaen"/>
                <w:sz w:val="16"/>
                <w:szCs w:val="16"/>
                <w:lang w:val="hy-AM"/>
              </w:rPr>
            </w:pPr>
            <w:r w:rsidRPr="003338A0">
              <w:rPr>
                <w:rFonts w:ascii="Sylfaen" w:hAnsi="Sylfaen"/>
                <w:sz w:val="16"/>
                <w:szCs w:val="16"/>
                <w:lang w:val="hy-AM"/>
              </w:rPr>
              <w:t>Безопасность, согласно постановлению правительства РА 2006 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p w14:paraId="0DBAC759" w14:textId="77777777" w:rsidR="005A0E85" w:rsidRPr="003338A0" w:rsidRDefault="005A0E85" w:rsidP="005A0E85">
            <w:pPr>
              <w:rPr>
                <w:rFonts w:ascii="Sylfaen" w:hAnsi="Sylfaen"/>
                <w:sz w:val="16"/>
                <w:szCs w:val="16"/>
                <w:lang w:val="hy-AM"/>
              </w:rPr>
            </w:pPr>
            <w:r w:rsidRPr="003338A0">
              <w:rPr>
                <w:rFonts w:ascii="Sylfaen" w:hAnsi="Sylfaen"/>
                <w:sz w:val="16"/>
                <w:szCs w:val="16"/>
                <w:lang w:val="hy-AM"/>
              </w:rPr>
              <w:t>Раннеспелые сорта среднего размера должны поставляться в июне-августе.</w:t>
            </w:r>
          </w:p>
          <w:p w14:paraId="517E5508" w14:textId="77777777" w:rsidR="005A0E85" w:rsidRPr="003338A0" w:rsidRDefault="005A0E85" w:rsidP="005A0E85">
            <w:pPr>
              <w:rPr>
                <w:rFonts w:ascii="Sylfaen" w:hAnsi="Sylfaen"/>
                <w:sz w:val="16"/>
                <w:szCs w:val="16"/>
              </w:rPr>
            </w:pPr>
            <w:r w:rsidRPr="003338A0">
              <w:rPr>
                <w:rFonts w:ascii="Sylfaen" w:hAnsi="Sylfaen"/>
                <w:sz w:val="16"/>
                <w:szCs w:val="16"/>
                <w:lang w:val="hy-AM"/>
              </w:rPr>
              <w:t>Доставка осуществляется не реже одного раза в неделю.</w:t>
            </w:r>
            <w:r w:rsidRPr="003338A0">
              <w:rPr>
                <w:rFonts w:ascii="Sylfaen" w:hAnsi="Sylfaen"/>
                <w:sz w:val="16"/>
                <w:szCs w:val="16"/>
              </w:rPr>
              <w:t xml:space="preserve"> </w:t>
            </w:r>
            <w:r w:rsidRPr="003338A0">
              <w:rPr>
                <w:rFonts w:ascii="Sylfaen" w:hAnsi="Sylfaen"/>
                <w:sz w:val="16"/>
                <w:szCs w:val="16"/>
                <w:lang w:val="hy-AM"/>
              </w:rPr>
              <w:t>Конкретная дата доставки определяется по предварительному заказу Покупателя (не менее чем за 3 рабочих дня) по электронной почте</w:t>
            </w:r>
            <w:r w:rsidRPr="003338A0">
              <w:rPr>
                <w:rFonts w:ascii="Sylfaen" w:hAnsi="Sylfaen"/>
                <w:sz w:val="16"/>
                <w:szCs w:val="16"/>
              </w:rPr>
              <w:t xml:space="preserve"> </w:t>
            </w:r>
            <w:r w:rsidRPr="003338A0">
              <w:rPr>
                <w:rFonts w:ascii="Sylfaen" w:hAnsi="Sylfaen"/>
                <w:sz w:val="16"/>
                <w:szCs w:val="16"/>
                <w:lang w:val="hy-AM"/>
              </w:rPr>
              <w:t>или по телефону.</w:t>
            </w:r>
          </w:p>
        </w:tc>
      </w:tr>
      <w:tr w:rsidR="005A0E85" w:rsidRPr="005C6305" w14:paraId="3ADAC100" w14:textId="77777777" w:rsidTr="008764CA">
        <w:trPr>
          <w:trHeight w:val="148"/>
        </w:trPr>
        <w:tc>
          <w:tcPr>
            <w:tcW w:w="544" w:type="dxa"/>
            <w:vAlign w:val="bottom"/>
          </w:tcPr>
          <w:p w14:paraId="32E63413" w14:textId="77777777" w:rsidR="005A0E85" w:rsidRDefault="005A0E85" w:rsidP="005A0E85">
            <w:pPr>
              <w:jc w:val="right"/>
              <w:rPr>
                <w:rFonts w:ascii="Calibri" w:hAnsi="Calibri"/>
                <w:color w:val="000000"/>
                <w:sz w:val="22"/>
                <w:szCs w:val="22"/>
              </w:rPr>
            </w:pPr>
            <w:r>
              <w:rPr>
                <w:rFonts w:ascii="Calibri" w:hAnsi="Calibri"/>
                <w:color w:val="000000"/>
                <w:sz w:val="22"/>
                <w:szCs w:val="22"/>
              </w:rPr>
              <w:t>18</w:t>
            </w:r>
          </w:p>
        </w:tc>
        <w:tc>
          <w:tcPr>
            <w:tcW w:w="1358" w:type="dxa"/>
            <w:vAlign w:val="bottom"/>
          </w:tcPr>
          <w:p w14:paraId="44688C40" w14:textId="77777777" w:rsidR="005A0E85" w:rsidRPr="009B4CFB" w:rsidRDefault="005A0E85" w:rsidP="005A0E85">
            <w:pPr>
              <w:rPr>
                <w:rFonts w:ascii="Sylfaen" w:hAnsi="Sylfaen"/>
                <w:lang w:val="en-US"/>
              </w:rPr>
            </w:pPr>
            <w:proofErr w:type="spellStart"/>
            <w:r>
              <w:rPr>
                <w:rFonts w:ascii="Sylfaen" w:hAnsi="Sylfaen"/>
                <w:lang w:val="en-US"/>
              </w:rPr>
              <w:t>Вермишел</w:t>
            </w:r>
            <w:r>
              <w:rPr>
                <w:rFonts w:ascii="Sylfaen" w:hAnsi="Sylfaen"/>
                <w:lang w:val="en-US"/>
              </w:rPr>
              <w:lastRenderedPageBreak/>
              <w:t>ь</w:t>
            </w:r>
            <w:proofErr w:type="spellEnd"/>
            <w:r>
              <w:rPr>
                <w:rFonts w:ascii="Sylfaen" w:hAnsi="Sylfaen"/>
                <w:lang w:val="en-US"/>
              </w:rPr>
              <w:t xml:space="preserve"> </w:t>
            </w:r>
          </w:p>
        </w:tc>
        <w:tc>
          <w:tcPr>
            <w:tcW w:w="13286" w:type="dxa"/>
            <w:vAlign w:val="bottom"/>
          </w:tcPr>
          <w:p w14:paraId="79D95ACC" w14:textId="77777777" w:rsidR="005A0E85" w:rsidRPr="003338A0" w:rsidRDefault="005A0E85" w:rsidP="005A0E85">
            <w:pPr>
              <w:rPr>
                <w:rFonts w:ascii="Sylfaen" w:hAnsi="Sylfaen"/>
                <w:sz w:val="16"/>
                <w:szCs w:val="16"/>
              </w:rPr>
            </w:pPr>
            <w:r w:rsidRPr="003338A0">
              <w:rPr>
                <w:rFonts w:ascii="Sylfaen" w:hAnsi="Sylfaen"/>
                <w:sz w:val="16"/>
                <w:szCs w:val="16"/>
              </w:rPr>
              <w:lastRenderedPageBreak/>
              <w:t xml:space="preserve">Вермишель из пресного теста, влажность макаронных изделий не более 12 %, зольность не более 2,1, кислотность не более 5 %, отсутствие примесей не более 0,30 %, заражение вредителями не допускается, упаковка пищевой полиэтиленовой пленкой с маркировка в зависимости от вида и качества муки: А (из муки твердых сортов), Б (из муки мягкой </w:t>
            </w:r>
            <w:r w:rsidRPr="003338A0">
              <w:rPr>
                <w:rFonts w:ascii="Sylfaen" w:hAnsi="Sylfaen"/>
                <w:sz w:val="16"/>
                <w:szCs w:val="16"/>
              </w:rPr>
              <w:lastRenderedPageBreak/>
              <w:t>стекловидной пшеницы), Б (из муки пшеничной хлебопекарной), мерная и немерная, ГОСТ 31743-2012 Безопасность и маркировка. пищевые продукты должны подвергаться оценке соответствия в порядке, установленном техническими регламентами «О безопасности пищевых продуктов» (ТПТК 021/2011) и «О маркировке пищевых продуктов» (ТПТК 022/2011), и маркироваться единым знаком для обращения в территории Евразийского экономического союза и «Продовольствие под залог» статьи 9 Закона РА. Отметить разборчиво</w:t>
            </w:r>
          </w:p>
          <w:p w14:paraId="227D455D" w14:textId="77777777" w:rsidR="005A0E85" w:rsidRPr="003338A0" w:rsidRDefault="005A0E85" w:rsidP="005A0E85">
            <w:pPr>
              <w:rPr>
                <w:rFonts w:ascii="Sylfaen" w:hAnsi="Sylfaen"/>
                <w:sz w:val="16"/>
                <w:szCs w:val="16"/>
              </w:rPr>
            </w:pPr>
            <w:r w:rsidRPr="003338A0">
              <w:rPr>
                <w:rFonts w:ascii="Sylfaen" w:hAnsi="Sylfaen"/>
                <w:sz w:val="16"/>
                <w:szCs w:val="16"/>
              </w:rPr>
              <w:t>Конкретный день доставки определяется Покупателем посредством предварительного (не ранее 3 рабочих дней) заказа по электронной почте  или по телефону.</w:t>
            </w:r>
          </w:p>
        </w:tc>
      </w:tr>
      <w:tr w:rsidR="005A0E85" w:rsidRPr="005A0E85" w14:paraId="00EEE306" w14:textId="77777777" w:rsidTr="008764CA">
        <w:trPr>
          <w:trHeight w:val="148"/>
        </w:trPr>
        <w:tc>
          <w:tcPr>
            <w:tcW w:w="544" w:type="dxa"/>
            <w:vAlign w:val="bottom"/>
          </w:tcPr>
          <w:p w14:paraId="752AEA06" w14:textId="77777777" w:rsidR="005A0E85" w:rsidRDefault="005A0E85" w:rsidP="005A0E85">
            <w:pPr>
              <w:jc w:val="right"/>
              <w:rPr>
                <w:rFonts w:ascii="Calibri" w:hAnsi="Calibri"/>
                <w:color w:val="000000"/>
                <w:sz w:val="22"/>
                <w:szCs w:val="22"/>
              </w:rPr>
            </w:pPr>
            <w:r>
              <w:rPr>
                <w:rFonts w:ascii="Calibri" w:hAnsi="Calibri"/>
                <w:color w:val="000000"/>
                <w:sz w:val="22"/>
                <w:szCs w:val="22"/>
              </w:rPr>
              <w:lastRenderedPageBreak/>
              <w:t>19</w:t>
            </w:r>
          </w:p>
        </w:tc>
        <w:tc>
          <w:tcPr>
            <w:tcW w:w="1358" w:type="dxa"/>
            <w:vAlign w:val="bottom"/>
          </w:tcPr>
          <w:p w14:paraId="0A60DDE5" w14:textId="77777777" w:rsidR="005A0E85" w:rsidRPr="009B4CFB" w:rsidRDefault="005A0E85" w:rsidP="005A0E85">
            <w:pPr>
              <w:rPr>
                <w:rFonts w:ascii="Sylfaen" w:hAnsi="Sylfaen"/>
                <w:lang w:val="en-US"/>
              </w:rPr>
            </w:pPr>
            <w:proofErr w:type="spellStart"/>
            <w:r>
              <w:rPr>
                <w:rFonts w:ascii="Sylfaen" w:hAnsi="Sylfaen"/>
                <w:lang w:val="en-US"/>
              </w:rPr>
              <w:t>Томатная</w:t>
            </w:r>
            <w:proofErr w:type="spellEnd"/>
            <w:r>
              <w:rPr>
                <w:rFonts w:ascii="Sylfaen" w:hAnsi="Sylfaen"/>
                <w:lang w:val="en-US"/>
              </w:rPr>
              <w:t xml:space="preserve"> </w:t>
            </w:r>
            <w:proofErr w:type="spellStart"/>
            <w:r>
              <w:rPr>
                <w:rFonts w:ascii="Sylfaen" w:hAnsi="Sylfaen"/>
                <w:lang w:val="en-US"/>
              </w:rPr>
              <w:t>паста</w:t>
            </w:r>
            <w:proofErr w:type="spellEnd"/>
            <w:r>
              <w:rPr>
                <w:rFonts w:ascii="Sylfaen" w:hAnsi="Sylfaen"/>
                <w:lang w:val="en-US"/>
              </w:rPr>
              <w:t xml:space="preserve"> </w:t>
            </w:r>
          </w:p>
        </w:tc>
        <w:tc>
          <w:tcPr>
            <w:tcW w:w="13286" w:type="dxa"/>
            <w:vAlign w:val="bottom"/>
          </w:tcPr>
          <w:p w14:paraId="412D5B74" w14:textId="77777777" w:rsidR="005A0E85" w:rsidRPr="003338A0" w:rsidRDefault="005A0E85" w:rsidP="005A0E85">
            <w:pPr>
              <w:rPr>
                <w:rFonts w:ascii="Sylfaen" w:hAnsi="Sylfaen"/>
                <w:sz w:val="16"/>
                <w:szCs w:val="16"/>
                <w:lang w:val="hy-AM"/>
              </w:rPr>
            </w:pPr>
            <w:r w:rsidRPr="003338A0">
              <w:rPr>
                <w:rFonts w:ascii="Sylfaen" w:hAnsi="Sylfaen" w:cs="Sylfaen"/>
                <w:sz w:val="16"/>
                <w:szCs w:val="16"/>
              </w:rPr>
              <w:t>Томатная паста /тара: не более 1 кг/; "MAП" или аналогичный. На качественной стеклянной таре срок годности должен быть отмечен четко, ГОСТ 3343-89.</w:t>
            </w:r>
            <w:r w:rsidRPr="003338A0">
              <w:rPr>
                <w:rFonts w:ascii="Sylfaen" w:hAnsi="Sylfaen"/>
                <w:sz w:val="16"/>
                <w:szCs w:val="16"/>
                <w:lang w:val="hy-AM"/>
              </w:rPr>
              <w:t xml:space="preserve"> Безопасность, маркировка и упаковка в соответствии с Решением Комиссии Таможенного союза от 09.12.2011 № 880 «О безопасности пищевой продукции» (КПМТ 021/2011), «О маркировке пищевой продукции», утвержденным Решением Таможенной службы № 881 Комиссии Союза от 09.12.2011 (МТК 022/2011), утв. решением Комиссии Таможенного союза от 16.08.2011 № 769 «О безопасности упаковки» (МТК 005/2011) Технического регламента Таможенного союза , статьи 9 Закона РА "О безопасности пищевых продуктов" и отмечены евразийскими общим знаком обращения на территории экономического союза. </w:t>
            </w:r>
            <w:r w:rsidRPr="003338A0">
              <w:rPr>
                <w:rFonts w:ascii="Sylfaen" w:hAnsi="Sylfaen"/>
                <w:sz w:val="16"/>
                <w:szCs w:val="16"/>
              </w:rPr>
              <w:t xml:space="preserve">Этикетка </w:t>
            </w:r>
            <w:r w:rsidRPr="003338A0">
              <w:rPr>
                <w:rFonts w:ascii="Sylfaen" w:hAnsi="Sylfaen"/>
                <w:sz w:val="16"/>
                <w:szCs w:val="16"/>
                <w:lang w:val="hy-AM"/>
              </w:rPr>
              <w:t xml:space="preserve"> разборчиво</w:t>
            </w:r>
          </w:p>
          <w:p w14:paraId="041A5300" w14:textId="77777777" w:rsidR="005A0E85" w:rsidRPr="003338A0" w:rsidRDefault="005A0E85" w:rsidP="005A0E85">
            <w:pPr>
              <w:rPr>
                <w:rFonts w:ascii="Sylfaen" w:hAnsi="Sylfaen"/>
                <w:sz w:val="16"/>
                <w:szCs w:val="16"/>
                <w:lang w:val="hy-AM"/>
              </w:rPr>
            </w:pPr>
            <w:r w:rsidRPr="003338A0">
              <w:rPr>
                <w:rFonts w:ascii="Sylfaen" w:hAnsi="Sylfaen"/>
                <w:sz w:val="16"/>
                <w:szCs w:val="16"/>
                <w:lang w:val="hy-AM"/>
              </w:rPr>
              <w:t>Доставка осуществляется не реже одного раза в неделю.Конкретная дата доставки определяется по предварительному заказу Покупателя (не менее чем за 3 рабочих дня) по электронной почте. по почте или по телефону.</w:t>
            </w:r>
            <w:r w:rsidRPr="003338A0">
              <w:rPr>
                <w:rFonts w:ascii="Sylfaen" w:hAnsi="Sylfaen" w:cs="Arial"/>
                <w:sz w:val="16"/>
                <w:szCs w:val="16"/>
                <w:lang w:val="hy-AM"/>
              </w:rPr>
              <w:t xml:space="preserve"> </w:t>
            </w:r>
          </w:p>
        </w:tc>
      </w:tr>
      <w:tr w:rsidR="005A0E85" w:rsidRPr="005C6305" w14:paraId="55E4FEDD" w14:textId="77777777" w:rsidTr="008764CA">
        <w:trPr>
          <w:trHeight w:val="148"/>
        </w:trPr>
        <w:tc>
          <w:tcPr>
            <w:tcW w:w="544" w:type="dxa"/>
            <w:vAlign w:val="bottom"/>
          </w:tcPr>
          <w:p w14:paraId="6787FD3F" w14:textId="77777777" w:rsidR="005A0E85" w:rsidRDefault="005A0E85" w:rsidP="005A0E85">
            <w:pPr>
              <w:jc w:val="right"/>
              <w:rPr>
                <w:rFonts w:ascii="Calibri" w:hAnsi="Calibri"/>
                <w:color w:val="000000"/>
                <w:sz w:val="22"/>
                <w:szCs w:val="22"/>
              </w:rPr>
            </w:pPr>
            <w:r>
              <w:rPr>
                <w:rFonts w:ascii="Calibri" w:hAnsi="Calibri"/>
                <w:color w:val="000000"/>
                <w:sz w:val="22"/>
                <w:szCs w:val="22"/>
              </w:rPr>
              <w:t>20</w:t>
            </w:r>
          </w:p>
        </w:tc>
        <w:tc>
          <w:tcPr>
            <w:tcW w:w="1358" w:type="dxa"/>
            <w:vAlign w:val="bottom"/>
          </w:tcPr>
          <w:p w14:paraId="670B5033" w14:textId="77777777" w:rsidR="005A0E85" w:rsidRPr="00450327" w:rsidRDefault="005A0E85" w:rsidP="005A0E85">
            <w:pPr>
              <w:rPr>
                <w:rFonts w:ascii="Sylfaen" w:hAnsi="Sylfaen"/>
                <w:sz w:val="18"/>
                <w:szCs w:val="18"/>
              </w:rPr>
            </w:pPr>
            <w:r w:rsidRPr="00450327">
              <w:rPr>
                <w:rFonts w:ascii="Sylfaen" w:hAnsi="Sylfaen"/>
                <w:sz w:val="18"/>
                <w:szCs w:val="18"/>
              </w:rPr>
              <w:t xml:space="preserve">Печенье </w:t>
            </w:r>
          </w:p>
        </w:tc>
        <w:tc>
          <w:tcPr>
            <w:tcW w:w="13286" w:type="dxa"/>
            <w:vAlign w:val="bottom"/>
          </w:tcPr>
          <w:p w14:paraId="38109290" w14:textId="77777777" w:rsidR="005A0E85" w:rsidRPr="003338A0" w:rsidRDefault="005A0E85" w:rsidP="005A0E85">
            <w:pPr>
              <w:rPr>
                <w:rFonts w:ascii="Sylfaen" w:hAnsi="Sylfaen"/>
                <w:sz w:val="16"/>
                <w:szCs w:val="16"/>
                <w:lang w:val="hy-AM"/>
              </w:rPr>
            </w:pPr>
            <w:r w:rsidRPr="003338A0">
              <w:rPr>
                <w:rFonts w:ascii="Sylfaen" w:hAnsi="Sylfaen"/>
                <w:sz w:val="16"/>
                <w:szCs w:val="16"/>
              </w:rPr>
              <w:t xml:space="preserve">Тип «Extra» или аналогичный. Влажность: от 3% до 10%, массовая доля сахара: от 20% до 27%, жирность: от 3% до 30%. В картонных коробках с соответствующей маркировкой ГОСТ 24901-2014. </w:t>
            </w:r>
            <w:r w:rsidRPr="003338A0">
              <w:rPr>
                <w:rFonts w:ascii="Sylfaen" w:hAnsi="Sylfaen"/>
                <w:sz w:val="16"/>
                <w:szCs w:val="16"/>
                <w:lang w:val="hy-AM"/>
              </w:rPr>
              <w:t xml:space="preserve"> Безопасность, маркировка и упаковка - пищевая продукция подлежит подтверждению соответствия в соответствии с Решением Комиссии Таможенного союза от 09.12.2011 № 880 «О безопасности пищевой продукции» (ИМТС 021/2011), № Таможенного союза Комиссией Таможенного союза от 9 декабря 2011 г. № 881 «О маркировке пищевых продуктов» (ИМТЦ 022/2011), «О безопасности упаковки» (ИМТЦ 005/2011), утвержденными постановлением Комиссии Таможенного союза от 16 августа 2011 г. № 769, Техническим регламентом Таможенного союза, статьи 9 Закона РА "О безопасности пищевых продуктов" статьи и быть маркированы единым знаком обращения на территории Евразийского экономического союза. Этикетка: разборчиво.</w:t>
            </w:r>
          </w:p>
          <w:p w14:paraId="6ED37693" w14:textId="77777777" w:rsidR="005A0E85" w:rsidRPr="003338A0" w:rsidRDefault="005A0E85" w:rsidP="005A0E85">
            <w:pPr>
              <w:rPr>
                <w:rFonts w:ascii="Sylfaen" w:hAnsi="Sylfaen"/>
                <w:sz w:val="16"/>
                <w:szCs w:val="16"/>
                <w:lang w:val="hy-AM"/>
              </w:rPr>
            </w:pPr>
            <w:r w:rsidRPr="003338A0">
              <w:rPr>
                <w:rFonts w:ascii="Sylfaen" w:hAnsi="Sylfaen"/>
                <w:sz w:val="16"/>
                <w:szCs w:val="16"/>
                <w:lang w:val="hy-AM"/>
              </w:rPr>
              <w:t>Конкретный день доставки определяется Покупателем посредством предварительного (не ранее чем за 3 рабочих дня) заказа: по</w:t>
            </w:r>
            <w:r w:rsidRPr="003338A0">
              <w:rPr>
                <w:rFonts w:ascii="Sylfaen" w:hAnsi="Sylfaen"/>
                <w:sz w:val="16"/>
                <w:szCs w:val="16"/>
              </w:rPr>
              <w:t xml:space="preserve"> эл.</w:t>
            </w:r>
            <w:r w:rsidRPr="003338A0">
              <w:rPr>
                <w:rFonts w:ascii="Sylfaen" w:hAnsi="Sylfaen"/>
                <w:sz w:val="16"/>
                <w:szCs w:val="16"/>
                <w:lang w:val="hy-AM"/>
              </w:rPr>
              <w:t xml:space="preserve"> почте или по телефону.</w:t>
            </w:r>
          </w:p>
          <w:p w14:paraId="4178E48E" w14:textId="77777777" w:rsidR="005A0E85" w:rsidRPr="003338A0" w:rsidRDefault="005A0E85" w:rsidP="005A0E85">
            <w:pPr>
              <w:rPr>
                <w:rFonts w:ascii="Sylfaen" w:hAnsi="Sylfaen"/>
                <w:sz w:val="16"/>
                <w:szCs w:val="16"/>
                <w:lang w:val="hy-AM"/>
              </w:rPr>
            </w:pPr>
            <w:r w:rsidRPr="003338A0">
              <w:rPr>
                <w:rFonts w:ascii="Sylfaen" w:hAnsi="Sylfaen"/>
                <w:sz w:val="16"/>
                <w:szCs w:val="16"/>
                <w:lang w:val="hy-AM"/>
              </w:rPr>
              <w:t>Принять к сведению, что поставка должна осуществляться транспортными средствами, предназначенными для перевозки данного продовольствия, которые, согласно приказу начальника Государственной службы безопасности пищевых продуктов Министерства сельского хозяйства РА № № 85-Н от 2017 г. «Об утверждении Порядка оформления санитарного паспорта на транспортные средства, перевозящие пищевые продукты, и образца формы санитарного паспорта» по утвержденному графику, должны иметь санитарные паспорта.</w:t>
            </w:r>
          </w:p>
        </w:tc>
      </w:tr>
      <w:tr w:rsidR="005A0E85" w:rsidRPr="005A0E85" w14:paraId="25FA2521" w14:textId="77777777" w:rsidTr="008764CA">
        <w:trPr>
          <w:trHeight w:val="148"/>
        </w:trPr>
        <w:tc>
          <w:tcPr>
            <w:tcW w:w="544" w:type="dxa"/>
            <w:vAlign w:val="bottom"/>
          </w:tcPr>
          <w:p w14:paraId="4D1257F9" w14:textId="77777777" w:rsidR="005A0E85" w:rsidRDefault="005A0E85" w:rsidP="005A0E85">
            <w:pPr>
              <w:jc w:val="right"/>
              <w:rPr>
                <w:rFonts w:ascii="Calibri" w:hAnsi="Calibri"/>
                <w:color w:val="000000"/>
                <w:sz w:val="22"/>
                <w:szCs w:val="22"/>
              </w:rPr>
            </w:pPr>
            <w:r>
              <w:rPr>
                <w:rFonts w:ascii="Calibri" w:hAnsi="Calibri"/>
                <w:color w:val="000000"/>
                <w:sz w:val="22"/>
                <w:szCs w:val="22"/>
              </w:rPr>
              <w:t>21</w:t>
            </w:r>
          </w:p>
        </w:tc>
        <w:tc>
          <w:tcPr>
            <w:tcW w:w="1358" w:type="dxa"/>
            <w:vAlign w:val="bottom"/>
          </w:tcPr>
          <w:p w14:paraId="53C5D6AE" w14:textId="77777777" w:rsidR="005A0E85" w:rsidRPr="009B4CFB" w:rsidRDefault="005A0E85" w:rsidP="005A0E85">
            <w:pPr>
              <w:rPr>
                <w:rFonts w:ascii="Sylfaen" w:hAnsi="Sylfaen"/>
                <w:lang w:val="en-US"/>
              </w:rPr>
            </w:pPr>
            <w:proofErr w:type="spellStart"/>
            <w:r>
              <w:rPr>
                <w:rFonts w:ascii="Sylfaen" w:hAnsi="Sylfaen"/>
                <w:lang w:val="en-US"/>
              </w:rPr>
              <w:t>Сметана</w:t>
            </w:r>
            <w:proofErr w:type="spellEnd"/>
            <w:r>
              <w:rPr>
                <w:rFonts w:ascii="Sylfaen" w:hAnsi="Sylfaen"/>
                <w:lang w:val="en-US"/>
              </w:rPr>
              <w:t xml:space="preserve"> </w:t>
            </w:r>
          </w:p>
        </w:tc>
        <w:tc>
          <w:tcPr>
            <w:tcW w:w="13286" w:type="dxa"/>
            <w:vAlign w:val="bottom"/>
          </w:tcPr>
          <w:p w14:paraId="67C9A847" w14:textId="77777777" w:rsidR="005A0E85" w:rsidRPr="003338A0" w:rsidRDefault="005A0E85" w:rsidP="005A0E85">
            <w:pPr>
              <w:rPr>
                <w:rFonts w:ascii="Sylfaen" w:hAnsi="Sylfaen"/>
                <w:sz w:val="16"/>
                <w:szCs w:val="16"/>
              </w:rPr>
            </w:pPr>
            <w:r w:rsidRPr="003338A0">
              <w:rPr>
                <w:rFonts w:ascii="Sylfaen" w:hAnsi="Sylfaen"/>
                <w:sz w:val="16"/>
                <w:szCs w:val="16"/>
              </w:rPr>
              <w:t>Из чистого коровьего молока, жирность 20%, кислотность 65-100 0Т, фасовка в тару по 400г.</w:t>
            </w:r>
            <w:r w:rsidRPr="003338A0">
              <w:rPr>
                <w:rFonts w:ascii="Sylfaen" w:hAnsi="Sylfaen"/>
                <w:sz w:val="16"/>
                <w:szCs w:val="16"/>
              </w:rPr>
              <w:br/>
              <w:t xml:space="preserve"> Безопасность и маркировка - пищевые продукты подлежат подтверждению соответствия в соответствии с «О безопасности пищевых продуктов» (ТПТС 021/2011) и Безопасность, маркировка и упаковка - пищевые продукты подлежат подтверждению соответствия в соответствии с Постановлением Комиссии Таможенного союза от 9 декабря 2011 г. «О Безопасность пищевых продуктов» утверждена Постановлением Комиссии Таможенного союза от 09.12.2011 № 880 «О маркировке пищевых продуктов» (КПМТС 021/2011), Постановлением Комиссии Таможенного союза от 16.08.2011 № 769 Технический регламент Таможенного союза, утвержденного решением «О безопасности упаковки» (ИМТК 005/2011), технического регламента «О безопасности молока и молочной продукции» (ИМТК 033/2013), утвержденного решением № 67 Совета Евразийской экономической комиссии от 9 октября 2013 года, «Продовольственная безопасность» статьи 9 Закона Республики Армения и иметь маркировку с наименованием Евразийского экономического союза с одним дорожным знаком на территории. Этикетка: разборчиво.</w:t>
            </w:r>
          </w:p>
          <w:p w14:paraId="3E49882E" w14:textId="77777777" w:rsidR="005A0E85" w:rsidRPr="003338A0" w:rsidRDefault="005A0E85" w:rsidP="005A0E85">
            <w:pPr>
              <w:rPr>
                <w:rFonts w:ascii="Sylfaen" w:hAnsi="Sylfaen"/>
                <w:sz w:val="16"/>
                <w:szCs w:val="16"/>
              </w:rPr>
            </w:pPr>
            <w:r w:rsidRPr="003338A0">
              <w:rPr>
                <w:rFonts w:ascii="Sylfaen" w:hAnsi="Sylfaen"/>
                <w:sz w:val="16"/>
                <w:szCs w:val="16"/>
              </w:rPr>
              <w:t>Конкретная дата доставки определяется Покупателем заранее (не ранее, чем за 3 рабочих дня) посредством заказа по электронной почте или по телефону.</w:t>
            </w:r>
          </w:p>
        </w:tc>
      </w:tr>
      <w:tr w:rsidR="005A0E85" w:rsidRPr="008764CA" w14:paraId="5B803A51" w14:textId="77777777" w:rsidTr="008764CA">
        <w:trPr>
          <w:trHeight w:val="148"/>
        </w:trPr>
        <w:tc>
          <w:tcPr>
            <w:tcW w:w="544" w:type="dxa"/>
            <w:vAlign w:val="bottom"/>
          </w:tcPr>
          <w:p w14:paraId="086F235B" w14:textId="77777777" w:rsidR="005A0E85" w:rsidRDefault="005A0E85" w:rsidP="005A0E85">
            <w:pPr>
              <w:jc w:val="right"/>
              <w:rPr>
                <w:rFonts w:ascii="Calibri" w:hAnsi="Calibri"/>
                <w:color w:val="000000"/>
                <w:sz w:val="22"/>
                <w:szCs w:val="22"/>
              </w:rPr>
            </w:pPr>
            <w:r>
              <w:rPr>
                <w:rFonts w:ascii="Calibri" w:hAnsi="Calibri"/>
                <w:color w:val="000000"/>
                <w:sz w:val="22"/>
                <w:szCs w:val="22"/>
              </w:rPr>
              <w:t>22</w:t>
            </w:r>
          </w:p>
        </w:tc>
        <w:tc>
          <w:tcPr>
            <w:tcW w:w="1358" w:type="dxa"/>
            <w:vAlign w:val="bottom"/>
          </w:tcPr>
          <w:p w14:paraId="2AAC0EA9" w14:textId="77777777" w:rsidR="005A0E85" w:rsidRPr="00F74636" w:rsidRDefault="005A0E85" w:rsidP="005A0E85">
            <w:pPr>
              <w:rPr>
                <w:rFonts w:ascii="Sylfaen" w:hAnsi="Sylfaen"/>
                <w:lang w:val="hy-AM"/>
              </w:rPr>
            </w:pPr>
            <w:proofErr w:type="spellStart"/>
            <w:r>
              <w:rPr>
                <w:rFonts w:ascii="Sylfaen" w:hAnsi="Sylfaen"/>
                <w:lang w:val="en-US"/>
              </w:rPr>
              <w:t>Сливочное</w:t>
            </w:r>
            <w:proofErr w:type="spellEnd"/>
            <w:r>
              <w:rPr>
                <w:rFonts w:ascii="Sylfaen" w:hAnsi="Sylfaen"/>
                <w:lang w:val="en-US"/>
              </w:rPr>
              <w:t xml:space="preserve"> </w:t>
            </w:r>
            <w:proofErr w:type="spellStart"/>
            <w:r>
              <w:rPr>
                <w:rFonts w:ascii="Sylfaen" w:hAnsi="Sylfaen"/>
                <w:lang w:val="en-US"/>
              </w:rPr>
              <w:t>масло</w:t>
            </w:r>
            <w:proofErr w:type="spellEnd"/>
            <w:r w:rsidRPr="00F74636">
              <w:rPr>
                <w:rFonts w:ascii="Sylfaen" w:hAnsi="Sylfaen"/>
                <w:lang w:val="hy-AM"/>
              </w:rPr>
              <w:t xml:space="preserve"> 82</w:t>
            </w:r>
          </w:p>
        </w:tc>
        <w:tc>
          <w:tcPr>
            <w:tcW w:w="13286" w:type="dxa"/>
            <w:vAlign w:val="bottom"/>
          </w:tcPr>
          <w:p w14:paraId="25BB3081" w14:textId="77777777" w:rsidR="005A0E85" w:rsidRPr="003338A0" w:rsidRDefault="005A0E85" w:rsidP="005A0E85">
            <w:pPr>
              <w:rPr>
                <w:rFonts w:ascii="Sylfaen" w:hAnsi="Sylfaen"/>
                <w:sz w:val="16"/>
                <w:szCs w:val="16"/>
              </w:rPr>
            </w:pPr>
            <w:r w:rsidRPr="003338A0">
              <w:rPr>
                <w:rFonts w:ascii="Sylfaen" w:hAnsi="Sylfaen" w:cs="Sylfaen"/>
                <w:sz w:val="16"/>
                <w:szCs w:val="16"/>
                <w:lang w:val="hy-AM"/>
              </w:rPr>
              <w:t>Масло сливочное жирность: 82.%, высокого качества, свежее, в кондиции, содержание белка 0,7г, углеводов 0,7г, 740 ккал, титруемая кислотность не более 23 или рН плазмы масла не менее 6,25 для масла сладкосливочного типа, в заводские упаковки, ГОСТ 37-91 или аналог</w:t>
            </w:r>
            <w:r w:rsidRPr="003338A0">
              <w:rPr>
                <w:rFonts w:ascii="Sylfaen" w:hAnsi="Sylfaen" w:cs="Sylfaen"/>
                <w:sz w:val="16"/>
                <w:szCs w:val="16"/>
              </w:rPr>
              <w:t>.</w:t>
            </w:r>
            <w:r w:rsidRPr="003338A0">
              <w:rPr>
                <w:rFonts w:ascii="Sylfaen" w:hAnsi="Sylfaen"/>
                <w:sz w:val="16"/>
                <w:szCs w:val="16"/>
                <w:lang w:val="hy-AM"/>
              </w:rPr>
              <w:t xml:space="preserve"> </w:t>
            </w:r>
            <w:r w:rsidRPr="003338A0">
              <w:rPr>
                <w:rFonts w:ascii="Sylfaen" w:hAnsi="Sylfaen"/>
                <w:sz w:val="16"/>
                <w:szCs w:val="16"/>
              </w:rPr>
              <w:t>Безопасность и маркировка - пищевые продукты подлежат подтверждению соответствия в соответствии с «О безопасности пищевых продуктов» (ТПТС 021/2011) и Безопасность, маркировка и упаковка - пищевые продукты подлежат подтверждению соответствия в соответствии с Постановлением Комиссии Таможенного союза от 9 декабря 2011 г. «О Безопасность пищевых продуктов» утверждена Постановлением Комиссии Таможенного союза от 09.12.2011 № 880 «О маркировке пищевых продуктов» (КПМТС 021/2011), Постановлением Комиссии Таможенного союза от 16.08.2011 № 769 Технический регламент Таможенного союза, утвержденного решением «О безопасности упаковки» (ИМТК 005/2011), технического регламента «О безопасности молока и молочной продукции» (ИМТК 033/2013), утвержденного решением № 67 Совета Евразийской экономической комиссии от 9 октября 2013 года, «Продовольственная безопасность» статьи 9 Закона Республики Армения и иметь маркировку с наименованием Евразийского экономического союза с одним дорожным знаком на территории. Этикетка: разборчиво.</w:t>
            </w:r>
          </w:p>
          <w:p w14:paraId="194086CE" w14:textId="77777777" w:rsidR="005A0E85" w:rsidRPr="003338A0" w:rsidRDefault="005A0E85" w:rsidP="005A0E85">
            <w:pPr>
              <w:rPr>
                <w:rFonts w:ascii="Sylfaen" w:hAnsi="Sylfaen"/>
                <w:sz w:val="16"/>
                <w:szCs w:val="16"/>
                <w:lang w:val="hy-AM"/>
              </w:rPr>
            </w:pPr>
            <w:r w:rsidRPr="003338A0">
              <w:rPr>
                <w:rFonts w:ascii="Sylfaen" w:hAnsi="Sylfaen"/>
                <w:sz w:val="16"/>
                <w:szCs w:val="16"/>
              </w:rPr>
              <w:t>Конкретная дата доставки определяется Покупателем заранее (не ранее, чем за 3 рабочих дня) посредством заказа по электронной почте или по телефону.</w:t>
            </w:r>
          </w:p>
        </w:tc>
      </w:tr>
      <w:tr w:rsidR="005A0E85" w:rsidRPr="005A0E85" w14:paraId="28BD568E" w14:textId="77777777" w:rsidTr="008764CA">
        <w:trPr>
          <w:trHeight w:val="148"/>
        </w:trPr>
        <w:tc>
          <w:tcPr>
            <w:tcW w:w="544" w:type="dxa"/>
            <w:vAlign w:val="bottom"/>
          </w:tcPr>
          <w:p w14:paraId="614A1914" w14:textId="77777777" w:rsidR="005A0E85" w:rsidRDefault="005A0E85" w:rsidP="005A0E85">
            <w:pPr>
              <w:jc w:val="right"/>
              <w:rPr>
                <w:rFonts w:ascii="Calibri" w:hAnsi="Calibri"/>
                <w:color w:val="000000"/>
                <w:sz w:val="22"/>
                <w:szCs w:val="22"/>
              </w:rPr>
            </w:pPr>
            <w:r>
              <w:rPr>
                <w:rFonts w:ascii="Calibri" w:hAnsi="Calibri"/>
                <w:color w:val="000000"/>
                <w:sz w:val="22"/>
                <w:szCs w:val="22"/>
              </w:rPr>
              <w:t>23</w:t>
            </w:r>
          </w:p>
        </w:tc>
        <w:tc>
          <w:tcPr>
            <w:tcW w:w="1358" w:type="dxa"/>
            <w:vAlign w:val="bottom"/>
          </w:tcPr>
          <w:p w14:paraId="72B1046E" w14:textId="77777777" w:rsidR="005A0E85" w:rsidRPr="009B4CFB" w:rsidRDefault="005A0E85" w:rsidP="005A0E85">
            <w:pPr>
              <w:rPr>
                <w:rFonts w:ascii="Sylfaen" w:hAnsi="Sylfaen"/>
                <w:lang w:val="en-US"/>
              </w:rPr>
            </w:pPr>
            <w:proofErr w:type="spellStart"/>
            <w:r>
              <w:rPr>
                <w:rFonts w:ascii="Sylfaen" w:hAnsi="Sylfaen"/>
                <w:lang w:val="en-US"/>
              </w:rPr>
              <w:t>Творог</w:t>
            </w:r>
            <w:proofErr w:type="spellEnd"/>
            <w:r>
              <w:rPr>
                <w:rFonts w:ascii="Sylfaen" w:hAnsi="Sylfaen"/>
                <w:lang w:val="en-US"/>
              </w:rPr>
              <w:t xml:space="preserve"> </w:t>
            </w:r>
          </w:p>
        </w:tc>
        <w:tc>
          <w:tcPr>
            <w:tcW w:w="13286" w:type="dxa"/>
            <w:vAlign w:val="bottom"/>
          </w:tcPr>
          <w:p w14:paraId="0C03ECF2" w14:textId="77777777" w:rsidR="005A0E85" w:rsidRPr="003338A0" w:rsidRDefault="005A0E85" w:rsidP="005A0E85">
            <w:pPr>
              <w:rPr>
                <w:rFonts w:ascii="Sylfaen" w:hAnsi="Sylfaen"/>
                <w:sz w:val="16"/>
                <w:szCs w:val="16"/>
              </w:rPr>
            </w:pPr>
            <w:r w:rsidRPr="003338A0">
              <w:rPr>
                <w:rFonts w:ascii="Sylfaen" w:hAnsi="Sylfaen"/>
                <w:sz w:val="16"/>
                <w:szCs w:val="16"/>
              </w:rPr>
              <w:t xml:space="preserve">Творог из цельного коровьего молока жирностью 9%, кислотностью 210-240 °Т, расфасованный в потребительскую тару по 180 г герметически. Безопасность и маркировка - пищевые продукты подлежат подтверждению соответствия в соответствии с «О безопасности пищевых продуктов» (ТПТС 021/2011) и Безопасность, маркировка и упаковка - пищевые продукты подлежат подтверждению соответствия в соответствии с Постановлением Комиссии Таможенного союза от 9 декабря 2011 г. «О Безопасность пищевых продуктов» утверждена </w:t>
            </w:r>
            <w:r w:rsidRPr="003338A0">
              <w:rPr>
                <w:rFonts w:ascii="Sylfaen" w:hAnsi="Sylfaen"/>
                <w:sz w:val="16"/>
                <w:szCs w:val="16"/>
              </w:rPr>
              <w:lastRenderedPageBreak/>
              <w:t>Постановлением Комиссии Таможенного союза от 09.12.2011 № 880 «О маркировке пищевых продуктов» (КПМТС 021/2011), Постановлением Комиссии Таможенного союза от 16.08.2011 № 769 Технический регламент Таможенного союза, утвержденного решением «О безопасности упаковки» (ИМТК 005/2011), технического регламента «О безопасности молока и молочной продукции» (ИМТК 033/2013), утвержденного решением № 67 Совета Евразийской экономической комиссии от 9 октября 2013 года, «Продовольственная безопасность» статьи 9 Закона Республики Армения и иметь маркировку с наименованием Евразийского экономического союза с одним дорожным знаком на территории. Этикетка: разборчиво.</w:t>
            </w:r>
          </w:p>
          <w:p w14:paraId="0DA5B27E" w14:textId="77777777" w:rsidR="005A0E85" w:rsidRPr="003338A0" w:rsidRDefault="005A0E85" w:rsidP="005A0E85">
            <w:pPr>
              <w:rPr>
                <w:rFonts w:ascii="Sylfaen" w:hAnsi="Sylfaen"/>
                <w:sz w:val="16"/>
                <w:szCs w:val="16"/>
              </w:rPr>
            </w:pPr>
            <w:r w:rsidRPr="003338A0">
              <w:rPr>
                <w:rFonts w:ascii="Sylfaen" w:hAnsi="Sylfaen"/>
                <w:sz w:val="16"/>
                <w:szCs w:val="16"/>
              </w:rPr>
              <w:t>Доставка осуществляется не реже одного раза в неделю. Конкретная дата доставки определяется Покупателем заранее (не ранее, чем за 3 рабочих дня) посредством заказа по электронной почте или по телефону.</w:t>
            </w:r>
          </w:p>
        </w:tc>
      </w:tr>
      <w:tr w:rsidR="0048030A" w:rsidRPr="005C6305" w14:paraId="3A7BDB0E" w14:textId="77777777" w:rsidTr="008764CA">
        <w:trPr>
          <w:trHeight w:val="148"/>
        </w:trPr>
        <w:tc>
          <w:tcPr>
            <w:tcW w:w="544" w:type="dxa"/>
            <w:vAlign w:val="bottom"/>
          </w:tcPr>
          <w:p w14:paraId="02AE43B5" w14:textId="77777777" w:rsidR="0048030A" w:rsidRDefault="0048030A" w:rsidP="0048030A">
            <w:pPr>
              <w:jc w:val="right"/>
              <w:rPr>
                <w:rFonts w:ascii="Calibri" w:hAnsi="Calibri"/>
                <w:color w:val="000000"/>
                <w:sz w:val="22"/>
                <w:szCs w:val="22"/>
              </w:rPr>
            </w:pPr>
            <w:r>
              <w:rPr>
                <w:rFonts w:ascii="Calibri" w:hAnsi="Calibri"/>
                <w:color w:val="000000"/>
                <w:sz w:val="22"/>
                <w:szCs w:val="22"/>
              </w:rPr>
              <w:lastRenderedPageBreak/>
              <w:t>24</w:t>
            </w:r>
          </w:p>
        </w:tc>
        <w:tc>
          <w:tcPr>
            <w:tcW w:w="1358" w:type="dxa"/>
            <w:vAlign w:val="bottom"/>
          </w:tcPr>
          <w:p w14:paraId="72681A1E" w14:textId="77777777" w:rsidR="0048030A" w:rsidRPr="00951172" w:rsidRDefault="0048030A" w:rsidP="0048030A">
            <w:pPr>
              <w:rPr>
                <w:rFonts w:ascii="Sylfaen" w:hAnsi="Sylfaen"/>
                <w:lang w:val="en-US"/>
              </w:rPr>
            </w:pPr>
            <w:proofErr w:type="spellStart"/>
            <w:r>
              <w:rPr>
                <w:rFonts w:ascii="Sylfaen" w:hAnsi="Sylfaen"/>
                <w:lang w:val="en-US"/>
              </w:rPr>
              <w:t>Хлеб</w:t>
            </w:r>
            <w:proofErr w:type="spellEnd"/>
            <w:r>
              <w:rPr>
                <w:rFonts w:ascii="Sylfaen" w:hAnsi="Sylfaen"/>
                <w:lang w:val="en-US"/>
              </w:rPr>
              <w:t xml:space="preserve"> </w:t>
            </w:r>
          </w:p>
        </w:tc>
        <w:tc>
          <w:tcPr>
            <w:tcW w:w="13286" w:type="dxa"/>
            <w:vAlign w:val="bottom"/>
          </w:tcPr>
          <w:p w14:paraId="1EBEE6EA" w14:textId="77777777" w:rsidR="0048030A" w:rsidRPr="003338A0" w:rsidRDefault="0048030A" w:rsidP="0048030A">
            <w:pPr>
              <w:rPr>
                <w:rFonts w:ascii="Sylfaen" w:hAnsi="Sylfaen"/>
                <w:sz w:val="16"/>
                <w:szCs w:val="16"/>
              </w:rPr>
            </w:pPr>
            <w:r w:rsidRPr="003338A0">
              <w:rPr>
                <w:rFonts w:ascii="Sylfaen" w:hAnsi="Sylfaen"/>
                <w:sz w:val="16"/>
                <w:szCs w:val="16"/>
              </w:rPr>
              <w:t xml:space="preserve">Тип: </w:t>
            </w:r>
            <w:proofErr w:type="spellStart"/>
            <w:r w:rsidRPr="00494C6E">
              <w:rPr>
                <w:rFonts w:ascii="Sylfaen" w:hAnsi="Sylfaen"/>
                <w:sz w:val="16"/>
                <w:szCs w:val="16"/>
              </w:rPr>
              <w:t>матнакаш</w:t>
            </w:r>
            <w:proofErr w:type="spellEnd"/>
            <w:r w:rsidRPr="003338A0">
              <w:rPr>
                <w:rFonts w:ascii="Sylfaen" w:hAnsi="Sylfaen"/>
                <w:sz w:val="16"/>
                <w:szCs w:val="16"/>
              </w:rPr>
              <w:t>. Изготовлен из муки пшеничной 1-го и высшего сорта, ГСТ 31-99. Свойственный пшеничной муке, без постороннего вкуса и запаха. Без кислинки и горечи, без гнили и плесени. Упаковано индивидуально</w:t>
            </w:r>
          </w:p>
          <w:p w14:paraId="1CAD6CB6" w14:textId="77777777" w:rsidR="0048030A" w:rsidRPr="003338A0" w:rsidRDefault="0048030A" w:rsidP="0048030A">
            <w:pPr>
              <w:rPr>
                <w:rFonts w:ascii="Sylfaen" w:hAnsi="Sylfaen"/>
                <w:sz w:val="16"/>
                <w:szCs w:val="16"/>
              </w:rPr>
            </w:pPr>
            <w:r w:rsidRPr="003338A0">
              <w:rPr>
                <w:rFonts w:ascii="Sylfaen" w:hAnsi="Sylfaen"/>
                <w:sz w:val="16"/>
                <w:szCs w:val="16"/>
              </w:rPr>
              <w:t>Безопасность, маркировка и упаковка - пищевые продукты подлежат подтверждению соответствия в соответствии с Решением Комиссии Таможенного союза от 09.12.2011 № 880 «О безопасности пищевых продуктов» (КПТС 021/2011), Комиссия Таможенного союза от 12 декабря 2011 г. № 9, 2011 г. № 881 «О маркировке пищевой продукции» (МИТС 022/2011), утв. решением Комиссии Таможенного союза от 16 августа 2011 г. № 769 «О безопасности упаковки» (МИТС 005/2011), техническим регламентом Таможенного союза, Закона РА «О безопасности пищевых продуктов» статьи 9 и маркироваться единым знаком для обращения на территории Евразийского экономического союза.</w:t>
            </w:r>
          </w:p>
          <w:p w14:paraId="44304374" w14:textId="77777777" w:rsidR="0048030A" w:rsidRPr="003338A0" w:rsidRDefault="0048030A" w:rsidP="0048030A">
            <w:pPr>
              <w:rPr>
                <w:rFonts w:ascii="Sylfaen" w:hAnsi="Sylfaen"/>
                <w:sz w:val="16"/>
                <w:szCs w:val="16"/>
              </w:rPr>
            </w:pPr>
            <w:r w:rsidRPr="003338A0">
              <w:rPr>
                <w:rFonts w:ascii="Sylfaen" w:hAnsi="Sylfaen"/>
                <w:sz w:val="16"/>
                <w:szCs w:val="16"/>
              </w:rPr>
              <w:t>Остаточный срок годности не менее 90%</w:t>
            </w:r>
          </w:p>
          <w:p w14:paraId="0A98A1F8" w14:textId="77777777" w:rsidR="0048030A" w:rsidRPr="003338A0" w:rsidRDefault="0048030A" w:rsidP="0048030A">
            <w:pPr>
              <w:rPr>
                <w:rFonts w:ascii="Sylfaen" w:hAnsi="Sylfaen"/>
                <w:sz w:val="16"/>
                <w:szCs w:val="16"/>
              </w:rPr>
            </w:pPr>
            <w:r w:rsidRPr="003338A0">
              <w:rPr>
                <w:rFonts w:ascii="Sylfaen" w:hAnsi="Sylfaen"/>
                <w:sz w:val="16"/>
                <w:szCs w:val="16"/>
              </w:rPr>
              <w:t>Доставка осуществляется каждый рабочий день с 08:30 до 08:48.</w:t>
            </w:r>
          </w:p>
          <w:p w14:paraId="1C8A5EFE" w14:textId="77777777" w:rsidR="0048030A" w:rsidRPr="003338A0" w:rsidRDefault="0048030A" w:rsidP="0048030A">
            <w:pPr>
              <w:rPr>
                <w:rFonts w:ascii="Sylfaen" w:hAnsi="Sylfaen"/>
                <w:sz w:val="16"/>
                <w:szCs w:val="16"/>
              </w:rPr>
            </w:pPr>
            <w:r w:rsidRPr="003338A0">
              <w:rPr>
                <w:rFonts w:ascii="Sylfaen" w:hAnsi="Sylfaen"/>
                <w:sz w:val="16"/>
                <w:szCs w:val="16"/>
              </w:rPr>
              <w:t>В случае поставки хлеба, в случае несоответствия технической спецификации или условий поставки, устанавливается срок 30 минут для устранения несоответствия. Принесите 1 кг хлеба по мере необходимости.</w:t>
            </w:r>
          </w:p>
          <w:p w14:paraId="036AFD16" w14:textId="77777777" w:rsidR="0048030A" w:rsidRPr="003338A0" w:rsidRDefault="0048030A" w:rsidP="0048030A">
            <w:pPr>
              <w:rPr>
                <w:rFonts w:ascii="Sylfaen" w:hAnsi="Sylfaen"/>
                <w:sz w:val="16"/>
                <w:szCs w:val="16"/>
              </w:rPr>
            </w:pPr>
            <w:r w:rsidRPr="003338A0">
              <w:rPr>
                <w:rFonts w:ascii="Sylfaen" w:hAnsi="Sylfaen"/>
                <w:sz w:val="16"/>
                <w:szCs w:val="16"/>
              </w:rPr>
              <w:t>Приемлемая наука, поставка должна осуществляться транспортными средствами, предназначенными для перевозки данных пищевых продуктов, которые, согласно приказу начальника Государственной службы безопасности пищевых продуктов Министерства безопасности пищевых продуктов РА от 2017 г. "О порядке выдачи санитарный паспорт на транспортные средства, перевозящие пищевые продукты и утверждающий образец формы санитарного паспорта" № 85-Н график, должны иметь санитарные паспорта. Доставка по ежедневному заказу по электронной почте или по телефону.</w:t>
            </w:r>
          </w:p>
        </w:tc>
      </w:tr>
      <w:tr w:rsidR="0048030A" w:rsidRPr="005C6305" w14:paraId="5AE15E03" w14:textId="77777777" w:rsidTr="008764CA">
        <w:trPr>
          <w:trHeight w:val="148"/>
        </w:trPr>
        <w:tc>
          <w:tcPr>
            <w:tcW w:w="544" w:type="dxa"/>
            <w:vAlign w:val="bottom"/>
          </w:tcPr>
          <w:p w14:paraId="3C8F8C6A" w14:textId="77777777" w:rsidR="0048030A" w:rsidRDefault="0048030A" w:rsidP="0048030A">
            <w:pPr>
              <w:jc w:val="right"/>
              <w:rPr>
                <w:rFonts w:ascii="Calibri" w:hAnsi="Calibri"/>
                <w:color w:val="000000"/>
                <w:sz w:val="22"/>
                <w:szCs w:val="22"/>
              </w:rPr>
            </w:pPr>
            <w:r>
              <w:rPr>
                <w:rFonts w:ascii="Calibri" w:hAnsi="Calibri"/>
                <w:color w:val="000000"/>
                <w:sz w:val="22"/>
                <w:szCs w:val="22"/>
              </w:rPr>
              <w:t>25</w:t>
            </w:r>
          </w:p>
        </w:tc>
        <w:tc>
          <w:tcPr>
            <w:tcW w:w="1358" w:type="dxa"/>
            <w:vAlign w:val="bottom"/>
          </w:tcPr>
          <w:p w14:paraId="6A0AA0A9" w14:textId="77777777" w:rsidR="0048030A" w:rsidRPr="004E0AA7" w:rsidRDefault="0048030A" w:rsidP="0048030A">
            <w:pPr>
              <w:rPr>
                <w:rFonts w:ascii="Sylfaen" w:hAnsi="Sylfaen"/>
                <w:sz w:val="18"/>
                <w:szCs w:val="18"/>
              </w:rPr>
            </w:pPr>
            <w:r w:rsidRPr="004E0AA7">
              <w:rPr>
                <w:rFonts w:ascii="Sylfaen" w:hAnsi="Sylfaen"/>
                <w:sz w:val="18"/>
                <w:szCs w:val="18"/>
              </w:rPr>
              <w:t>Куриное яйцо</w:t>
            </w:r>
          </w:p>
        </w:tc>
        <w:tc>
          <w:tcPr>
            <w:tcW w:w="13286" w:type="dxa"/>
            <w:vAlign w:val="bottom"/>
          </w:tcPr>
          <w:p w14:paraId="34C271A6" w14:textId="77777777" w:rsidR="0048030A" w:rsidRPr="003338A0" w:rsidRDefault="0048030A" w:rsidP="0048030A">
            <w:pPr>
              <w:rPr>
                <w:rFonts w:ascii="Sylfaen" w:hAnsi="Sylfaen"/>
                <w:sz w:val="16"/>
                <w:szCs w:val="16"/>
              </w:rPr>
            </w:pPr>
            <w:r w:rsidRPr="003338A0">
              <w:rPr>
                <w:rFonts w:ascii="Sylfaen" w:hAnsi="Sylfaen"/>
                <w:sz w:val="16"/>
                <w:szCs w:val="16"/>
              </w:rPr>
              <w:t>01 категории; Яйцо столовое, сортированное по массе одного яйца, срок годности: не менее 25 суток, ГСТ 182-2012.</w:t>
            </w:r>
          </w:p>
          <w:p w14:paraId="228EC99E" w14:textId="77777777" w:rsidR="0048030A" w:rsidRPr="003338A0" w:rsidRDefault="0048030A" w:rsidP="0048030A">
            <w:pPr>
              <w:rPr>
                <w:rFonts w:ascii="Sylfaen" w:hAnsi="Sylfaen"/>
                <w:sz w:val="16"/>
                <w:szCs w:val="16"/>
              </w:rPr>
            </w:pPr>
            <w:r w:rsidRPr="003338A0">
              <w:rPr>
                <w:rFonts w:ascii="Sylfaen" w:hAnsi="Sylfaen"/>
                <w:sz w:val="16"/>
                <w:szCs w:val="16"/>
              </w:rPr>
              <w:t>Безопасность и маркировка - пищевые продукты должны проходить оценку соответствия в порядке, установленном техническими регламентами «О безопасности пищевых продуктов» (ТПТС 021/2011) и «О маркировке пищевых продуктов» (ТПТС 022/2011), и маркироваться знаком знак общего обращения на территории Евразийского экономического союза, Постановление Правительства РА N 1438-Н от 29 сентября 2011 года "Об утверждении Технического регламента яиц и яичных продуктов" и статью 9 Закона РА "О безопасности пищевых продуктов". Этикетка: разборчиво.</w:t>
            </w:r>
          </w:p>
          <w:p w14:paraId="5AD983D8" w14:textId="77777777" w:rsidR="0048030A" w:rsidRPr="003338A0" w:rsidRDefault="0048030A" w:rsidP="0048030A">
            <w:pPr>
              <w:rPr>
                <w:rFonts w:ascii="Sylfaen" w:hAnsi="Sylfaen"/>
                <w:sz w:val="16"/>
                <w:szCs w:val="16"/>
              </w:rPr>
            </w:pPr>
            <w:r w:rsidRPr="003338A0">
              <w:rPr>
                <w:rFonts w:ascii="Sylfaen" w:hAnsi="Sylfaen"/>
                <w:sz w:val="16"/>
                <w:szCs w:val="16"/>
              </w:rPr>
              <w:t>Остаточный срок годности не менее 90%.</w:t>
            </w:r>
          </w:p>
          <w:p w14:paraId="65A3E051" w14:textId="77777777" w:rsidR="0048030A" w:rsidRPr="003338A0" w:rsidRDefault="0048030A" w:rsidP="0048030A">
            <w:pPr>
              <w:rPr>
                <w:rFonts w:ascii="Sylfaen" w:hAnsi="Sylfaen"/>
                <w:sz w:val="16"/>
                <w:szCs w:val="16"/>
              </w:rPr>
            </w:pPr>
            <w:r w:rsidRPr="003338A0">
              <w:rPr>
                <w:rFonts w:ascii="Sylfaen" w:hAnsi="Sylfaen"/>
                <w:sz w:val="16"/>
                <w:szCs w:val="16"/>
              </w:rPr>
              <w:t>Доставка осуществляется не реже двух раз в неделю. Конкретная дата доставки определяется по предварительному заказу Покупателя (не менее чем за 3 рабочих дня) по электронной почте. по почте или по телефону.</w:t>
            </w:r>
          </w:p>
        </w:tc>
      </w:tr>
      <w:tr w:rsidR="0048030A" w:rsidRPr="005C6305" w14:paraId="58BFA60A" w14:textId="77777777" w:rsidTr="008764CA">
        <w:trPr>
          <w:trHeight w:val="148"/>
        </w:trPr>
        <w:tc>
          <w:tcPr>
            <w:tcW w:w="544" w:type="dxa"/>
            <w:vAlign w:val="bottom"/>
          </w:tcPr>
          <w:p w14:paraId="12E08A16" w14:textId="77777777" w:rsidR="0048030A" w:rsidRDefault="0048030A" w:rsidP="0048030A">
            <w:pPr>
              <w:jc w:val="right"/>
              <w:rPr>
                <w:rFonts w:ascii="Calibri" w:hAnsi="Calibri"/>
                <w:color w:val="000000"/>
                <w:sz w:val="22"/>
                <w:szCs w:val="22"/>
              </w:rPr>
            </w:pPr>
            <w:r>
              <w:rPr>
                <w:rFonts w:ascii="Calibri" w:hAnsi="Calibri"/>
                <w:color w:val="000000"/>
                <w:sz w:val="22"/>
                <w:szCs w:val="22"/>
              </w:rPr>
              <w:t>26</w:t>
            </w:r>
          </w:p>
        </w:tc>
        <w:tc>
          <w:tcPr>
            <w:tcW w:w="1358" w:type="dxa"/>
            <w:vAlign w:val="bottom"/>
          </w:tcPr>
          <w:p w14:paraId="4B1E1E2C" w14:textId="77777777" w:rsidR="0048030A" w:rsidRPr="00EB5148" w:rsidRDefault="0048030A" w:rsidP="0048030A">
            <w:pPr>
              <w:rPr>
                <w:rFonts w:ascii="Sylfaen" w:hAnsi="Sylfaen"/>
                <w:sz w:val="18"/>
                <w:szCs w:val="18"/>
              </w:rPr>
            </w:pPr>
            <w:r w:rsidRPr="00EB5148">
              <w:rPr>
                <w:rFonts w:ascii="Sylfaen" w:hAnsi="Sylfaen"/>
                <w:sz w:val="18"/>
                <w:szCs w:val="18"/>
              </w:rPr>
              <w:t>Куриное  мясо /куриная грудка/</w:t>
            </w:r>
          </w:p>
        </w:tc>
        <w:tc>
          <w:tcPr>
            <w:tcW w:w="13286" w:type="dxa"/>
            <w:vAlign w:val="bottom"/>
          </w:tcPr>
          <w:p w14:paraId="5D784FF4" w14:textId="77777777" w:rsidR="0048030A" w:rsidRPr="003338A0" w:rsidRDefault="0048030A" w:rsidP="0048030A">
            <w:pPr>
              <w:rPr>
                <w:rFonts w:ascii="Sylfaen" w:hAnsi="Sylfaen"/>
                <w:sz w:val="16"/>
                <w:szCs w:val="16"/>
              </w:rPr>
            </w:pPr>
            <w:r w:rsidRPr="003338A0">
              <w:rPr>
                <w:rFonts w:ascii="Sylfaen" w:hAnsi="Sylfaen"/>
                <w:sz w:val="16"/>
                <w:szCs w:val="16"/>
              </w:rPr>
              <w:t>Куриная грудка, замороженная, местного производства, без костей; Чистый, бескровный, без посторонних запахов, герметично упакованный в пищевую тару с расплавленной дозой, без массы воды в коробках по 1 кг. : ГОСТ 31962-2013.</w:t>
            </w:r>
          </w:p>
          <w:p w14:paraId="6BA038E7" w14:textId="77777777" w:rsidR="0048030A" w:rsidRPr="003338A0" w:rsidRDefault="0048030A" w:rsidP="0048030A">
            <w:pPr>
              <w:rPr>
                <w:rFonts w:ascii="Sylfaen" w:hAnsi="Sylfaen"/>
                <w:sz w:val="16"/>
                <w:szCs w:val="16"/>
              </w:rPr>
            </w:pPr>
            <w:r w:rsidRPr="003338A0">
              <w:rPr>
                <w:rFonts w:ascii="Sylfaen" w:hAnsi="Sylfaen"/>
                <w:sz w:val="16"/>
                <w:szCs w:val="16"/>
              </w:rPr>
              <w:t>Безопасность, маркировка и упаковка - пищевые продукты подлежат подтверждению соответствия в соответствии с Постановлением Комиссии Таможенного союза от 9 декабря 2011 г. № 880 «О безопасности пищевой продукции» (КПТ 021/2011), Комиссией Таможенного союза от 9 декабря 2011 г. № 881 «О безопасности пищевой продукции». Маркировка пищевых продуктов» (МИТС 022/2011), утвержденных Постановлением Комиссии Таможенного союза от 16 августа 2011 года № 769 «О безопасности упаковки» (МИТС 005/2011), техническим регламентом Таможенного союза, Законом РА «О пищевых продуктах». Безопасность» 9 статьи и маркироваться единым знаком обращения на территории Евразийского экономического союза. 2006 г. Правительства Республики Армения «Технический регламент на мясо и мясную продукцию», утвержденный Постановлением № 1560 от 19 октября. Этикетка: разборчиво.</w:t>
            </w:r>
          </w:p>
          <w:p w14:paraId="7CB3DA05" w14:textId="77777777" w:rsidR="0048030A" w:rsidRPr="003338A0" w:rsidRDefault="0048030A" w:rsidP="0048030A">
            <w:pPr>
              <w:rPr>
                <w:rFonts w:ascii="Sylfaen" w:hAnsi="Sylfaen"/>
                <w:sz w:val="16"/>
                <w:szCs w:val="16"/>
              </w:rPr>
            </w:pPr>
            <w:r w:rsidRPr="003338A0">
              <w:rPr>
                <w:rFonts w:ascii="Sylfaen" w:hAnsi="Sylfaen"/>
                <w:sz w:val="16"/>
                <w:szCs w:val="16"/>
              </w:rPr>
              <w:t>Доставка осуществляется не реже двух раз в неделю. Конкретный день доставки определяется Покупателем посредством предварительного (не ранее чем за 3 рабочих дня) заказа: эл. по почте или по телефону.</w:t>
            </w:r>
          </w:p>
          <w:p w14:paraId="1ABFE56F" w14:textId="77777777" w:rsidR="0048030A" w:rsidRPr="003338A0" w:rsidRDefault="0048030A" w:rsidP="0048030A">
            <w:pPr>
              <w:rPr>
                <w:rFonts w:ascii="Sylfaen" w:hAnsi="Sylfaen"/>
                <w:sz w:val="16"/>
                <w:szCs w:val="16"/>
              </w:rPr>
            </w:pPr>
            <w:r w:rsidRPr="003338A0">
              <w:rPr>
                <w:rFonts w:ascii="Sylfaen" w:hAnsi="Sylfaen"/>
                <w:sz w:val="16"/>
                <w:szCs w:val="16"/>
              </w:rPr>
              <w:t>Признать, что мясные продукты, поставляемые в детские сады поставщиком/</w:t>
            </w:r>
            <w:proofErr w:type="spellStart"/>
            <w:r w:rsidRPr="003338A0">
              <w:rPr>
                <w:rFonts w:ascii="Sylfaen" w:hAnsi="Sylfaen"/>
                <w:sz w:val="16"/>
                <w:szCs w:val="16"/>
              </w:rPr>
              <w:t>ами</w:t>
            </w:r>
            <w:proofErr w:type="spellEnd"/>
            <w:r w:rsidRPr="003338A0">
              <w:rPr>
                <w:rFonts w:ascii="Sylfaen" w:hAnsi="Sylfaen"/>
                <w:sz w:val="16"/>
                <w:szCs w:val="16"/>
              </w:rPr>
              <w:t>/, должны быть забиты только на бойнях, а также ценовое предложение могут представлять только организации, имеющие договор с бойней, зарегистрированный в органе по надзору за безопасностью пищевых продуктов при правительстве РА. . Участники, занявшие 1 место, также должны представить копию контракта вместе с квалификационными документами на вышеуказанные пайки.</w:t>
            </w:r>
          </w:p>
          <w:p w14:paraId="4ED1914A" w14:textId="77777777" w:rsidR="0048030A" w:rsidRPr="003338A0" w:rsidRDefault="0048030A" w:rsidP="0048030A">
            <w:pPr>
              <w:rPr>
                <w:rFonts w:ascii="Sylfaen" w:hAnsi="Sylfaen"/>
                <w:sz w:val="16"/>
                <w:szCs w:val="16"/>
              </w:rPr>
            </w:pPr>
            <w:r w:rsidRPr="003338A0">
              <w:rPr>
                <w:rFonts w:ascii="Sylfaen" w:hAnsi="Sylfaen"/>
                <w:sz w:val="16"/>
                <w:szCs w:val="16"/>
              </w:rPr>
              <w:lastRenderedPageBreak/>
              <w:t>К сведению, поставка должна осуществляться транспортными средствами, предназначенными для перевозки данных продуктов питания, которые, согласно приказу начальника Государственной службы безопасности пищевых продуктов Министерства сельского хозяйства Республики Армения от 2017 г. «О порядок оформления санитарного паспорта на транспортные средства, перевозящие пищевые продукты и утверждение образца формы санитарного паспорта» №85-Н график, должны иметь антисанитарные паспорта. Конкретный день доставки определяется Покупателем путем предварительной (не менее 3 рабочих дня) заказ по электронной почте или по телефону.</w:t>
            </w:r>
          </w:p>
        </w:tc>
      </w:tr>
      <w:tr w:rsidR="0048030A" w:rsidRPr="005C6305" w14:paraId="1BA128FC" w14:textId="77777777" w:rsidTr="008764CA">
        <w:trPr>
          <w:trHeight w:val="148"/>
        </w:trPr>
        <w:tc>
          <w:tcPr>
            <w:tcW w:w="544" w:type="dxa"/>
            <w:vAlign w:val="bottom"/>
          </w:tcPr>
          <w:p w14:paraId="4B51A586" w14:textId="77777777" w:rsidR="0048030A" w:rsidRDefault="0048030A" w:rsidP="0048030A">
            <w:pPr>
              <w:jc w:val="right"/>
              <w:rPr>
                <w:rFonts w:ascii="Calibri" w:hAnsi="Calibri"/>
                <w:color w:val="000000"/>
                <w:sz w:val="22"/>
                <w:szCs w:val="22"/>
              </w:rPr>
            </w:pPr>
            <w:r>
              <w:rPr>
                <w:rFonts w:ascii="Calibri" w:hAnsi="Calibri"/>
                <w:color w:val="000000"/>
                <w:sz w:val="22"/>
                <w:szCs w:val="22"/>
              </w:rPr>
              <w:lastRenderedPageBreak/>
              <w:t>27</w:t>
            </w:r>
          </w:p>
        </w:tc>
        <w:tc>
          <w:tcPr>
            <w:tcW w:w="1358" w:type="dxa"/>
            <w:vAlign w:val="bottom"/>
          </w:tcPr>
          <w:p w14:paraId="1647E1FF" w14:textId="77777777" w:rsidR="0048030A" w:rsidRPr="00EB5148" w:rsidRDefault="0048030A" w:rsidP="0048030A">
            <w:pPr>
              <w:rPr>
                <w:rFonts w:ascii="Sylfaen" w:hAnsi="Sylfaen"/>
                <w:sz w:val="18"/>
                <w:szCs w:val="18"/>
              </w:rPr>
            </w:pPr>
            <w:r w:rsidRPr="00EB5148">
              <w:rPr>
                <w:rFonts w:ascii="Sylfaen" w:hAnsi="Sylfaen"/>
                <w:sz w:val="18"/>
                <w:szCs w:val="18"/>
              </w:rPr>
              <w:t>Говяжье мясо</w:t>
            </w:r>
          </w:p>
        </w:tc>
        <w:tc>
          <w:tcPr>
            <w:tcW w:w="13286" w:type="dxa"/>
            <w:vAlign w:val="bottom"/>
          </w:tcPr>
          <w:p w14:paraId="5EB59EB8" w14:textId="77777777" w:rsidR="0048030A" w:rsidRPr="003338A0" w:rsidRDefault="0048030A" w:rsidP="0048030A">
            <w:pPr>
              <w:rPr>
                <w:rFonts w:ascii="Sylfaen" w:hAnsi="Sylfaen"/>
                <w:sz w:val="16"/>
                <w:szCs w:val="16"/>
              </w:rPr>
            </w:pPr>
            <w:r w:rsidRPr="003338A0">
              <w:rPr>
                <w:rFonts w:ascii="Sylfaen" w:hAnsi="Sylfaen"/>
                <w:sz w:val="16"/>
                <w:szCs w:val="16"/>
              </w:rPr>
              <w:t>Говядина местная мягкая, бескостная, раннего приготовления, мелкая живность, замороженная, жирность до 20%, с развитой мускулатурой, хранящаяся при температуре от 0 °С до 4 °С не более 6 часов, жирность I, мясо мороженое поверхность не должна быть влажной, соотношение кости к мясу - 0 % и 100 % соответственно, упаковка - в ящиках. АСТ 342-2011.</w:t>
            </w:r>
          </w:p>
          <w:p w14:paraId="7896E3B0" w14:textId="77777777" w:rsidR="0048030A" w:rsidRPr="003338A0" w:rsidRDefault="0048030A" w:rsidP="0048030A">
            <w:pPr>
              <w:rPr>
                <w:rFonts w:ascii="Sylfaen" w:hAnsi="Sylfaen"/>
                <w:sz w:val="16"/>
                <w:szCs w:val="16"/>
              </w:rPr>
            </w:pPr>
            <w:r w:rsidRPr="003338A0">
              <w:rPr>
                <w:rFonts w:ascii="Sylfaen" w:hAnsi="Sylfaen"/>
                <w:sz w:val="16"/>
                <w:szCs w:val="16"/>
              </w:rPr>
              <w:t>Безопасность правительства РА в 2006 г. Статья 9 «Технического регламента мяса и мясных продуктов» и Закона РА «О безопасности пищевых продуктов», утвержденных Постановлением № 1560 от 19 октября.</w:t>
            </w:r>
          </w:p>
          <w:p w14:paraId="4FA9D7E3" w14:textId="77777777" w:rsidR="0048030A" w:rsidRPr="003338A0" w:rsidRDefault="0048030A" w:rsidP="0048030A">
            <w:pPr>
              <w:rPr>
                <w:rFonts w:ascii="Sylfaen" w:hAnsi="Sylfaen"/>
                <w:sz w:val="16"/>
                <w:szCs w:val="16"/>
              </w:rPr>
            </w:pPr>
            <w:r w:rsidRPr="003338A0">
              <w:rPr>
                <w:rFonts w:ascii="Sylfaen" w:hAnsi="Sylfaen"/>
                <w:sz w:val="16"/>
                <w:szCs w:val="16"/>
              </w:rPr>
              <w:t>Можно хранить в холодильнике после подачи;</w:t>
            </w:r>
          </w:p>
          <w:p w14:paraId="41CC1088" w14:textId="77777777" w:rsidR="0048030A" w:rsidRPr="003338A0" w:rsidRDefault="0048030A" w:rsidP="0048030A">
            <w:pPr>
              <w:rPr>
                <w:rFonts w:ascii="Sylfaen" w:hAnsi="Sylfaen"/>
                <w:sz w:val="16"/>
                <w:szCs w:val="16"/>
              </w:rPr>
            </w:pPr>
            <w:r w:rsidRPr="003338A0">
              <w:rPr>
                <w:rFonts w:ascii="Sylfaen" w:hAnsi="Sylfaen"/>
                <w:sz w:val="16"/>
                <w:szCs w:val="16"/>
              </w:rPr>
              <w:t>Конкретный день доставки определяется Покупателем путем предварительного (не ранее чем за 3 рабочих дня) заказа: e. по почте или по телефону.</w:t>
            </w:r>
          </w:p>
          <w:p w14:paraId="4CA30EEB" w14:textId="77777777" w:rsidR="0048030A" w:rsidRPr="003338A0" w:rsidRDefault="0048030A" w:rsidP="0048030A">
            <w:pPr>
              <w:rPr>
                <w:rFonts w:ascii="Sylfaen" w:hAnsi="Sylfaen"/>
                <w:sz w:val="16"/>
                <w:szCs w:val="16"/>
              </w:rPr>
            </w:pPr>
            <w:r w:rsidRPr="003338A0">
              <w:rPr>
                <w:rFonts w:ascii="Sylfaen" w:hAnsi="Sylfaen"/>
                <w:sz w:val="16"/>
                <w:szCs w:val="16"/>
              </w:rPr>
              <w:t>Признать, что мясные продукты, поставляемые в детские сады поставщиком/</w:t>
            </w:r>
            <w:proofErr w:type="spellStart"/>
            <w:r w:rsidRPr="003338A0">
              <w:rPr>
                <w:rFonts w:ascii="Sylfaen" w:hAnsi="Sylfaen"/>
                <w:sz w:val="16"/>
                <w:szCs w:val="16"/>
              </w:rPr>
              <w:t>ами</w:t>
            </w:r>
            <w:proofErr w:type="spellEnd"/>
            <w:r w:rsidRPr="003338A0">
              <w:rPr>
                <w:rFonts w:ascii="Sylfaen" w:hAnsi="Sylfaen"/>
                <w:sz w:val="16"/>
                <w:szCs w:val="16"/>
              </w:rPr>
              <w:t>/, должны быть забиты только на бойнях, а также ценовое предложение могут представлять только организации, имеющие договор с бойней, зарегистрированный в органе по надзору за безопасностью пищевых продуктов при правительстве РА. . Участники, занявшие 1 место, также должны представить копию контракта вместе с квалификационными документами на вышеупомянутые лоты.</w:t>
            </w:r>
          </w:p>
          <w:p w14:paraId="26801B39" w14:textId="77777777" w:rsidR="0048030A" w:rsidRPr="003338A0" w:rsidRDefault="0048030A" w:rsidP="0048030A">
            <w:pPr>
              <w:rPr>
                <w:rFonts w:ascii="Sylfaen" w:hAnsi="Sylfaen"/>
                <w:sz w:val="16"/>
                <w:szCs w:val="16"/>
              </w:rPr>
            </w:pPr>
            <w:r w:rsidRPr="003338A0">
              <w:rPr>
                <w:rFonts w:ascii="Sylfaen" w:hAnsi="Sylfaen"/>
                <w:sz w:val="16"/>
                <w:szCs w:val="16"/>
              </w:rPr>
              <w:t>К сведению, поставка должна осуществляться транспортными средствами, предназначенными для перевозки данных продуктов питания, которые, согласно приказу начальника Государственной службы безопасности пищевых продуктов Министерства сельского хозяйства Республики Армения от 2017 г. «О порядок оформления санитарного паспорта на транспортные средства, перевозящие пищевые продукты и утверждение образца формы санитарного паспорта" №85-Н график, должны иметь санитарные паспорта. Конкретный день доставки определяется Покупателем заранее (не ранее, чем за 3 рабочих дня) посредством заказа: по эл. почте или по телефону.</w:t>
            </w:r>
          </w:p>
        </w:tc>
      </w:tr>
      <w:tr w:rsidR="0048030A" w:rsidRPr="003F687B" w14:paraId="084B83AE" w14:textId="77777777" w:rsidTr="008764CA">
        <w:trPr>
          <w:trHeight w:val="1719"/>
        </w:trPr>
        <w:tc>
          <w:tcPr>
            <w:tcW w:w="544" w:type="dxa"/>
            <w:vAlign w:val="bottom"/>
          </w:tcPr>
          <w:p w14:paraId="10AE05C5" w14:textId="77777777" w:rsidR="0048030A" w:rsidRDefault="0048030A" w:rsidP="0048030A">
            <w:pPr>
              <w:jc w:val="right"/>
              <w:rPr>
                <w:rFonts w:ascii="Calibri" w:hAnsi="Calibri"/>
                <w:color w:val="000000"/>
                <w:sz w:val="22"/>
                <w:szCs w:val="22"/>
              </w:rPr>
            </w:pPr>
            <w:r>
              <w:rPr>
                <w:rFonts w:ascii="Calibri" w:hAnsi="Calibri"/>
                <w:color w:val="000000"/>
                <w:sz w:val="22"/>
                <w:szCs w:val="22"/>
              </w:rPr>
              <w:t>28</w:t>
            </w:r>
          </w:p>
        </w:tc>
        <w:tc>
          <w:tcPr>
            <w:tcW w:w="1358" w:type="dxa"/>
            <w:vAlign w:val="bottom"/>
          </w:tcPr>
          <w:p w14:paraId="7F200F35" w14:textId="77777777" w:rsidR="0048030A" w:rsidRPr="00EB5148" w:rsidRDefault="0048030A" w:rsidP="0048030A">
            <w:pPr>
              <w:rPr>
                <w:rFonts w:ascii="Sylfaen" w:hAnsi="Sylfaen"/>
                <w:sz w:val="18"/>
                <w:szCs w:val="18"/>
              </w:rPr>
            </w:pPr>
            <w:r w:rsidRPr="00EB5148">
              <w:rPr>
                <w:rFonts w:ascii="Sylfaen" w:hAnsi="Sylfaen"/>
                <w:sz w:val="18"/>
                <w:szCs w:val="18"/>
              </w:rPr>
              <w:t>Фруктовый сок</w:t>
            </w:r>
          </w:p>
        </w:tc>
        <w:tc>
          <w:tcPr>
            <w:tcW w:w="13286" w:type="dxa"/>
            <w:vAlign w:val="bottom"/>
          </w:tcPr>
          <w:p w14:paraId="0BF470BF" w14:textId="77777777" w:rsidR="0048030A" w:rsidRPr="003338A0" w:rsidRDefault="0048030A" w:rsidP="0048030A">
            <w:pPr>
              <w:rPr>
                <w:rFonts w:ascii="Sylfaen" w:hAnsi="Sylfaen"/>
                <w:sz w:val="16"/>
                <w:szCs w:val="16"/>
                <w:lang w:val="hy-AM"/>
              </w:rPr>
            </w:pPr>
            <w:r w:rsidRPr="003338A0">
              <w:rPr>
                <w:rFonts w:ascii="Sylfaen" w:hAnsi="Sylfaen"/>
                <w:sz w:val="16"/>
                <w:szCs w:val="16"/>
                <w:lang w:val="hy-AM"/>
              </w:rPr>
              <w:t xml:space="preserve">С </w:t>
            </w:r>
            <w:r w:rsidRPr="003338A0">
              <w:rPr>
                <w:rFonts w:ascii="Sylfaen" w:hAnsi="Sylfaen"/>
                <w:sz w:val="16"/>
                <w:szCs w:val="16"/>
              </w:rPr>
              <w:t>плодами</w:t>
            </w:r>
            <w:r w:rsidRPr="003338A0">
              <w:rPr>
                <w:rFonts w:ascii="Sylfaen" w:hAnsi="Sylfaen"/>
                <w:sz w:val="16"/>
                <w:szCs w:val="16"/>
                <w:lang w:val="hy-AM"/>
              </w:rPr>
              <w:t xml:space="preserve">, без </w:t>
            </w:r>
            <w:r w:rsidRPr="003338A0">
              <w:rPr>
                <w:rFonts w:ascii="Sylfaen" w:hAnsi="Sylfaen"/>
                <w:sz w:val="16"/>
                <w:szCs w:val="16"/>
              </w:rPr>
              <w:t>косточек</w:t>
            </w:r>
            <w:r w:rsidRPr="003338A0">
              <w:rPr>
                <w:rFonts w:ascii="Sylfaen" w:hAnsi="Sylfaen"/>
                <w:sz w:val="16"/>
                <w:szCs w:val="16"/>
                <w:lang w:val="hy-AM"/>
              </w:rPr>
              <w:t>, 1 л, компот, в стеклянной таре, роза, слива, персик, облепиха, айва, вишня, роза инжир/</w:t>
            </w:r>
          </w:p>
          <w:p w14:paraId="3B96190B" w14:textId="77777777" w:rsidR="0048030A" w:rsidRPr="003338A0" w:rsidRDefault="0048030A" w:rsidP="0048030A">
            <w:pPr>
              <w:rPr>
                <w:rFonts w:ascii="Sylfaen" w:hAnsi="Sylfaen"/>
                <w:sz w:val="16"/>
                <w:szCs w:val="16"/>
                <w:lang w:val="hy-AM"/>
              </w:rPr>
            </w:pPr>
            <w:r w:rsidRPr="003338A0">
              <w:rPr>
                <w:rFonts w:ascii="Sylfaen" w:hAnsi="Sylfaen"/>
                <w:sz w:val="16"/>
                <w:szCs w:val="16"/>
                <w:lang w:val="hy-AM"/>
              </w:rPr>
              <w:t>Безопасность, маркировка и упаковка – пищевая продукция подлежит подтверждению соответствия в соответствии с Решением Комиссии Таможенного союза от 09.12.2011 № 880 «О безопасности пищевой продукции» (КПМТ 021/2011), согласно Решению Утверждены Комиссией Таможенного союза от 9 декабря 2011 г. № 881 «О маркировке пищевых продуктов» (ИМТС 022/2011), утверждены Решением Комиссии Таможенного союза от 16 августа 2011 г. № 769 «О безопасности упаковки» (ИМТС 005/2011). ), утвержденный Решением Комиссии Таможенного союза от 9 декабря 2011 г. № 882 «Технический регламент на соковую продукцию, полученную из фруктов и овощей» (МТК 023/2011) технического регламента Таможенного союза, ст. 9 ТР Закона «О безопасности пищевых продуктов» и иметь унифицированный знак для обращения на территории Евразийского экономического союза. Конкретный день доставки определяется Покупателем заранее (не ранее, чем за 3 рабочих дня) посредством заказа:  по</w:t>
            </w:r>
            <w:r w:rsidRPr="003338A0">
              <w:rPr>
                <w:rFonts w:ascii="Sylfaen" w:hAnsi="Sylfaen"/>
                <w:sz w:val="16"/>
                <w:szCs w:val="16"/>
              </w:rPr>
              <w:t xml:space="preserve"> эл. </w:t>
            </w:r>
            <w:r w:rsidRPr="003338A0">
              <w:rPr>
                <w:rFonts w:ascii="Sylfaen" w:hAnsi="Sylfaen"/>
                <w:sz w:val="16"/>
                <w:szCs w:val="16"/>
                <w:lang w:val="hy-AM"/>
              </w:rPr>
              <w:t xml:space="preserve"> почте или по телефону.</w:t>
            </w:r>
          </w:p>
        </w:tc>
      </w:tr>
      <w:tr w:rsidR="0048030A" w:rsidRPr="0048030A" w14:paraId="25C08DDA" w14:textId="77777777" w:rsidTr="008764CA">
        <w:trPr>
          <w:trHeight w:val="1942"/>
        </w:trPr>
        <w:tc>
          <w:tcPr>
            <w:tcW w:w="544" w:type="dxa"/>
            <w:vAlign w:val="bottom"/>
          </w:tcPr>
          <w:p w14:paraId="54076507" w14:textId="77777777" w:rsidR="0048030A" w:rsidRDefault="0048030A" w:rsidP="0048030A">
            <w:pPr>
              <w:jc w:val="right"/>
              <w:rPr>
                <w:rFonts w:ascii="Calibri" w:hAnsi="Calibri"/>
                <w:color w:val="000000"/>
                <w:sz w:val="22"/>
                <w:szCs w:val="22"/>
              </w:rPr>
            </w:pPr>
            <w:r>
              <w:rPr>
                <w:rFonts w:ascii="Calibri" w:hAnsi="Calibri"/>
                <w:color w:val="000000"/>
                <w:sz w:val="22"/>
                <w:szCs w:val="22"/>
              </w:rPr>
              <w:t>29</w:t>
            </w:r>
          </w:p>
        </w:tc>
        <w:tc>
          <w:tcPr>
            <w:tcW w:w="1358" w:type="dxa"/>
            <w:vAlign w:val="bottom"/>
          </w:tcPr>
          <w:p w14:paraId="3ABBADF0" w14:textId="77777777" w:rsidR="0048030A" w:rsidRPr="00951172" w:rsidRDefault="0048030A" w:rsidP="0048030A">
            <w:pPr>
              <w:rPr>
                <w:rFonts w:ascii="Sylfaen" w:hAnsi="Sylfaen"/>
                <w:lang w:val="en-US"/>
              </w:rPr>
            </w:pPr>
            <w:proofErr w:type="spellStart"/>
            <w:r>
              <w:rPr>
                <w:rFonts w:ascii="Sylfaen" w:hAnsi="Sylfaen" w:cs="Sylfaen"/>
                <w:lang w:val="en-US"/>
              </w:rPr>
              <w:t>Сыр</w:t>
            </w:r>
            <w:proofErr w:type="spellEnd"/>
            <w:r>
              <w:rPr>
                <w:rFonts w:ascii="Sylfaen" w:hAnsi="Sylfaen" w:cs="Sylfaen"/>
                <w:lang w:val="en-US"/>
              </w:rPr>
              <w:t xml:space="preserve"> /</w:t>
            </w:r>
            <w:proofErr w:type="spellStart"/>
            <w:r>
              <w:rPr>
                <w:rFonts w:ascii="Sylfaen" w:hAnsi="Sylfaen" w:cs="Sylfaen"/>
                <w:lang w:val="en-US"/>
              </w:rPr>
              <w:t>Чанах</w:t>
            </w:r>
            <w:proofErr w:type="spellEnd"/>
            <w:r>
              <w:rPr>
                <w:rFonts w:ascii="Sylfaen" w:hAnsi="Sylfaen" w:cs="Sylfaen"/>
                <w:lang w:val="en-US"/>
              </w:rPr>
              <w:t>/</w:t>
            </w:r>
          </w:p>
        </w:tc>
        <w:tc>
          <w:tcPr>
            <w:tcW w:w="13286" w:type="dxa"/>
            <w:vAlign w:val="bottom"/>
          </w:tcPr>
          <w:p w14:paraId="4D0C9559" w14:textId="77777777" w:rsidR="0048030A" w:rsidRPr="003338A0" w:rsidRDefault="0048030A" w:rsidP="0048030A">
            <w:pPr>
              <w:rPr>
                <w:rFonts w:ascii="Sylfaen" w:hAnsi="Sylfaen"/>
                <w:sz w:val="16"/>
                <w:szCs w:val="16"/>
              </w:rPr>
            </w:pPr>
            <w:r w:rsidRPr="003338A0">
              <w:rPr>
                <w:rFonts w:ascii="Sylfaen" w:hAnsi="Sylfaen"/>
                <w:sz w:val="16"/>
                <w:szCs w:val="16"/>
              </w:rPr>
              <w:t>Сыр белый рассольный, из коровьего молока, жирностью 36-40%, заводская упаковка. по «АСТ377-2016»</w:t>
            </w:r>
          </w:p>
          <w:p w14:paraId="76CA43E8" w14:textId="77777777" w:rsidR="0048030A" w:rsidRPr="003338A0" w:rsidRDefault="0048030A" w:rsidP="0048030A">
            <w:pPr>
              <w:rPr>
                <w:rFonts w:ascii="Sylfaen" w:hAnsi="Sylfaen"/>
                <w:sz w:val="16"/>
                <w:szCs w:val="16"/>
              </w:rPr>
            </w:pPr>
            <w:r w:rsidRPr="003338A0">
              <w:rPr>
                <w:rFonts w:ascii="Sylfaen" w:hAnsi="Sylfaen"/>
                <w:sz w:val="16"/>
                <w:szCs w:val="16"/>
              </w:rPr>
              <w:t>Безопасность и маркировка - пищевые продукты должны проходить оценку соответствия в порядке, установленном техническими регламентами «О безопасности пищевых продуктов» (ТПТС 021/2011) и «О маркировке пищевых продуктов» (ТПТС 022/2011), и маркироваться знаком знак общего обращения на территории Евразийского экономического союза, статья 9 «Технического регламента о требованиях к молоку, молочной продукции и их продукции» и Закон РА «О безопасности пищевых продуктов», утвержденных Постановлением Правительства РА № 1925 от декабря 21, 2006. Этикетк</w:t>
            </w:r>
            <w:r w:rsidRPr="000D024B">
              <w:rPr>
                <w:rFonts w:ascii="Sylfaen" w:hAnsi="Sylfaen"/>
                <w:sz w:val="16"/>
                <w:szCs w:val="16"/>
              </w:rPr>
              <w:t>а разборчивая</w:t>
            </w:r>
            <w:r w:rsidRPr="003338A0">
              <w:rPr>
                <w:rFonts w:ascii="Sylfaen" w:hAnsi="Sylfaen"/>
                <w:sz w:val="16"/>
                <w:szCs w:val="16"/>
              </w:rPr>
              <w:t>.</w:t>
            </w:r>
          </w:p>
          <w:p w14:paraId="489C0D8C" w14:textId="77777777" w:rsidR="0048030A" w:rsidRPr="003338A0" w:rsidRDefault="0048030A" w:rsidP="0048030A">
            <w:pPr>
              <w:rPr>
                <w:rFonts w:ascii="Sylfaen" w:hAnsi="Sylfaen"/>
                <w:sz w:val="16"/>
                <w:szCs w:val="16"/>
              </w:rPr>
            </w:pPr>
            <w:r w:rsidRPr="003338A0">
              <w:rPr>
                <w:rFonts w:ascii="Sylfaen" w:hAnsi="Sylfaen"/>
                <w:sz w:val="16"/>
                <w:szCs w:val="16"/>
              </w:rPr>
              <w:t xml:space="preserve">Изделие должно соответствовать техническим условиям, утвержденным для вида </w:t>
            </w:r>
            <w:proofErr w:type="spellStart"/>
            <w:r w:rsidRPr="003338A0">
              <w:rPr>
                <w:rFonts w:ascii="Sylfaen" w:hAnsi="Sylfaen"/>
                <w:sz w:val="16"/>
                <w:szCs w:val="16"/>
              </w:rPr>
              <w:t>изделия.Конкретный</w:t>
            </w:r>
            <w:proofErr w:type="spellEnd"/>
            <w:r w:rsidRPr="003338A0">
              <w:rPr>
                <w:rFonts w:ascii="Sylfaen" w:hAnsi="Sylfaen"/>
                <w:sz w:val="16"/>
                <w:szCs w:val="16"/>
              </w:rPr>
              <w:t xml:space="preserve"> день доставки определяется по предварительному (не менее 3 рабочих дней) заказу Покупателя по электронной почте или по телефону.</w:t>
            </w:r>
          </w:p>
        </w:tc>
      </w:tr>
      <w:tr w:rsidR="008764CA" w:rsidRPr="003F687B" w14:paraId="50ACB192" w14:textId="77777777" w:rsidTr="008764CA">
        <w:trPr>
          <w:trHeight w:val="636"/>
        </w:trPr>
        <w:tc>
          <w:tcPr>
            <w:tcW w:w="544" w:type="dxa"/>
            <w:vAlign w:val="bottom"/>
          </w:tcPr>
          <w:p w14:paraId="670E9D70" w14:textId="77777777" w:rsidR="008764CA" w:rsidRDefault="008764CA" w:rsidP="003300AC">
            <w:pPr>
              <w:jc w:val="right"/>
              <w:rPr>
                <w:rFonts w:ascii="Calibri" w:hAnsi="Calibri"/>
                <w:color w:val="000000"/>
                <w:sz w:val="22"/>
                <w:szCs w:val="22"/>
              </w:rPr>
            </w:pPr>
            <w:r>
              <w:rPr>
                <w:rFonts w:ascii="Calibri" w:hAnsi="Calibri"/>
                <w:color w:val="000000"/>
                <w:sz w:val="22"/>
                <w:szCs w:val="22"/>
              </w:rPr>
              <w:t>30</w:t>
            </w:r>
          </w:p>
        </w:tc>
        <w:tc>
          <w:tcPr>
            <w:tcW w:w="1358" w:type="dxa"/>
            <w:vAlign w:val="bottom"/>
          </w:tcPr>
          <w:p w14:paraId="36BAC933" w14:textId="77777777" w:rsidR="008764CA" w:rsidRPr="00951172" w:rsidRDefault="008764CA" w:rsidP="008764CA">
            <w:pPr>
              <w:rPr>
                <w:rFonts w:ascii="Sylfaen" w:hAnsi="Sylfaen" w:cs="Sylfaen"/>
                <w:lang w:val="en-US"/>
              </w:rPr>
            </w:pPr>
            <w:proofErr w:type="spellStart"/>
            <w:r>
              <w:rPr>
                <w:rFonts w:ascii="Sylfaen" w:hAnsi="Sylfaen" w:cs="Sylfaen"/>
                <w:lang w:val="en-US"/>
              </w:rPr>
              <w:t>Сосиски</w:t>
            </w:r>
            <w:proofErr w:type="spellEnd"/>
            <w:r>
              <w:rPr>
                <w:rFonts w:ascii="Sylfaen" w:hAnsi="Sylfaen" w:cs="Sylfaen"/>
                <w:lang w:val="en-US"/>
              </w:rPr>
              <w:t xml:space="preserve"> </w:t>
            </w:r>
          </w:p>
        </w:tc>
        <w:tc>
          <w:tcPr>
            <w:tcW w:w="13286" w:type="dxa"/>
            <w:vAlign w:val="bottom"/>
          </w:tcPr>
          <w:p w14:paraId="36C57881" w14:textId="77777777" w:rsidR="008764CA" w:rsidRPr="00AB4E5A" w:rsidRDefault="0048030A" w:rsidP="003300AC">
            <w:pPr>
              <w:rPr>
                <w:rFonts w:ascii="Sylfaen" w:hAnsi="Sylfaen" w:cs="Sylfaen"/>
                <w:sz w:val="16"/>
                <w:szCs w:val="16"/>
                <w:lang w:val="hy-AM"/>
              </w:rPr>
            </w:pPr>
            <w:r w:rsidRPr="0048030A">
              <w:rPr>
                <w:rFonts w:ascii="Sylfaen" w:hAnsi="Sylfaen" w:cs="Sylfaen"/>
                <w:sz w:val="16"/>
                <w:szCs w:val="16"/>
                <w:lang w:val="hy-AM"/>
              </w:rPr>
              <w:t>из говядины и свинины, по ГОСТ 23670-79 или по ТУ изготовителя, влажностью не более 68%, упакованы с вакуумом или без него, каждая единица упаковки с соответствующей маркировкой. Безопасность по постановлению правительства РА 2006 г. Статья 8 "Технического регламента мяса и мясных продуктов" и Закона РА "О безопасности пищевых продуктов", утвержденных Постановлением № 1560 от 19 октября.</w:t>
            </w:r>
          </w:p>
        </w:tc>
      </w:tr>
      <w:tr w:rsidR="003E6CFD" w:rsidRPr="003F687B" w14:paraId="44A7B598" w14:textId="77777777" w:rsidTr="00334201">
        <w:trPr>
          <w:trHeight w:val="636"/>
        </w:trPr>
        <w:tc>
          <w:tcPr>
            <w:tcW w:w="544" w:type="dxa"/>
            <w:vAlign w:val="bottom"/>
          </w:tcPr>
          <w:p w14:paraId="0C251D89" w14:textId="77777777" w:rsidR="003E6CFD" w:rsidRPr="003E6CFD" w:rsidRDefault="003E6CFD" w:rsidP="003E6CFD">
            <w:pPr>
              <w:jc w:val="right"/>
              <w:rPr>
                <w:rFonts w:ascii="Sylfaen" w:hAnsi="Sylfaen"/>
                <w:color w:val="000000"/>
                <w:sz w:val="22"/>
                <w:szCs w:val="22"/>
                <w:lang w:val="hy-AM"/>
              </w:rPr>
            </w:pPr>
            <w:r>
              <w:rPr>
                <w:rFonts w:ascii="Sylfaen" w:hAnsi="Sylfaen"/>
                <w:color w:val="000000"/>
                <w:sz w:val="22"/>
                <w:szCs w:val="22"/>
                <w:lang w:val="hy-AM"/>
              </w:rPr>
              <w:t>31</w:t>
            </w:r>
          </w:p>
        </w:tc>
        <w:tc>
          <w:tcPr>
            <w:tcW w:w="1358" w:type="dxa"/>
          </w:tcPr>
          <w:p w14:paraId="06EACF0A" w14:textId="77777777" w:rsidR="003E6CFD" w:rsidRPr="00213345" w:rsidRDefault="003E6CFD" w:rsidP="003E6CFD">
            <w:r w:rsidRPr="00213345">
              <w:t>Свинина</w:t>
            </w:r>
          </w:p>
        </w:tc>
        <w:tc>
          <w:tcPr>
            <w:tcW w:w="13286" w:type="dxa"/>
          </w:tcPr>
          <w:p w14:paraId="791563EF" w14:textId="77777777" w:rsidR="003E6CFD" w:rsidRPr="00213345" w:rsidRDefault="003E6CFD" w:rsidP="003E6CFD">
            <w:r w:rsidRPr="00213345">
              <w:t>Свинина</w:t>
            </w:r>
          </w:p>
        </w:tc>
      </w:tr>
      <w:tr w:rsidR="003E6CFD" w:rsidRPr="003F687B" w14:paraId="7FE6C8D7" w14:textId="77777777" w:rsidTr="00334201">
        <w:trPr>
          <w:trHeight w:val="636"/>
        </w:trPr>
        <w:tc>
          <w:tcPr>
            <w:tcW w:w="544" w:type="dxa"/>
            <w:vAlign w:val="bottom"/>
          </w:tcPr>
          <w:p w14:paraId="70EE661A" w14:textId="77777777" w:rsidR="003E6CFD" w:rsidRPr="003E6CFD" w:rsidRDefault="003E6CFD" w:rsidP="003E6CFD">
            <w:pPr>
              <w:jc w:val="right"/>
              <w:rPr>
                <w:rFonts w:ascii="Sylfaen" w:hAnsi="Sylfaen"/>
                <w:color w:val="000000"/>
                <w:sz w:val="22"/>
                <w:szCs w:val="22"/>
                <w:lang w:val="hy-AM"/>
              </w:rPr>
            </w:pPr>
            <w:r>
              <w:rPr>
                <w:rFonts w:ascii="Sylfaen" w:hAnsi="Sylfaen"/>
                <w:color w:val="000000"/>
                <w:sz w:val="22"/>
                <w:szCs w:val="22"/>
                <w:lang w:val="hy-AM"/>
              </w:rPr>
              <w:lastRenderedPageBreak/>
              <w:t>32</w:t>
            </w:r>
          </w:p>
        </w:tc>
        <w:tc>
          <w:tcPr>
            <w:tcW w:w="1358" w:type="dxa"/>
          </w:tcPr>
          <w:p w14:paraId="04CFE424" w14:textId="77777777" w:rsidR="003E6CFD" w:rsidRPr="00213345" w:rsidRDefault="003E6CFD" w:rsidP="003E6CFD">
            <w:r w:rsidRPr="00213345">
              <w:t>Злак</w:t>
            </w:r>
          </w:p>
        </w:tc>
        <w:tc>
          <w:tcPr>
            <w:tcW w:w="13286" w:type="dxa"/>
          </w:tcPr>
          <w:p w14:paraId="366FF3BF" w14:textId="77777777" w:rsidR="003E6CFD" w:rsidRPr="00213345" w:rsidRDefault="003E6CFD" w:rsidP="003E6CFD">
            <w:r w:rsidRPr="00213345">
              <w:t>Злак</w:t>
            </w:r>
          </w:p>
        </w:tc>
      </w:tr>
      <w:tr w:rsidR="003E6CFD" w:rsidRPr="003F687B" w14:paraId="5FD5BD5F" w14:textId="77777777" w:rsidTr="00334201">
        <w:trPr>
          <w:trHeight w:val="636"/>
        </w:trPr>
        <w:tc>
          <w:tcPr>
            <w:tcW w:w="544" w:type="dxa"/>
            <w:vAlign w:val="bottom"/>
          </w:tcPr>
          <w:p w14:paraId="53B3D3DE" w14:textId="77777777" w:rsidR="003E6CFD" w:rsidRPr="003E6CFD" w:rsidRDefault="003E6CFD" w:rsidP="003E6CFD">
            <w:pPr>
              <w:jc w:val="right"/>
              <w:rPr>
                <w:rFonts w:ascii="Sylfaen" w:hAnsi="Sylfaen"/>
                <w:color w:val="000000"/>
                <w:sz w:val="22"/>
                <w:szCs w:val="22"/>
                <w:lang w:val="hy-AM"/>
              </w:rPr>
            </w:pPr>
            <w:r>
              <w:rPr>
                <w:rFonts w:ascii="Sylfaen" w:hAnsi="Sylfaen"/>
                <w:color w:val="000000"/>
                <w:sz w:val="22"/>
                <w:szCs w:val="22"/>
                <w:lang w:val="hy-AM"/>
              </w:rPr>
              <w:t>33</w:t>
            </w:r>
          </w:p>
        </w:tc>
        <w:tc>
          <w:tcPr>
            <w:tcW w:w="1358" w:type="dxa"/>
          </w:tcPr>
          <w:p w14:paraId="34D3DDEA" w14:textId="77777777" w:rsidR="003E6CFD" w:rsidRPr="00213345" w:rsidRDefault="003E6CFD" w:rsidP="003E6CFD">
            <w:r w:rsidRPr="00213345">
              <w:t>Персик</w:t>
            </w:r>
          </w:p>
        </w:tc>
        <w:tc>
          <w:tcPr>
            <w:tcW w:w="13286" w:type="dxa"/>
          </w:tcPr>
          <w:p w14:paraId="3EF533EC" w14:textId="77777777" w:rsidR="003E6CFD" w:rsidRPr="00213345" w:rsidRDefault="003E6CFD" w:rsidP="003E6CFD">
            <w:r w:rsidRPr="00213345">
              <w:t>Персик</w:t>
            </w:r>
          </w:p>
        </w:tc>
      </w:tr>
      <w:tr w:rsidR="003E6CFD" w:rsidRPr="003F687B" w14:paraId="17DC9A50" w14:textId="77777777" w:rsidTr="00334201">
        <w:trPr>
          <w:trHeight w:val="636"/>
        </w:trPr>
        <w:tc>
          <w:tcPr>
            <w:tcW w:w="544" w:type="dxa"/>
            <w:vAlign w:val="bottom"/>
          </w:tcPr>
          <w:p w14:paraId="62B728AA" w14:textId="4A9F7894" w:rsidR="003E6CFD" w:rsidRPr="00492D7B" w:rsidRDefault="00492D7B" w:rsidP="003E6CFD">
            <w:pPr>
              <w:jc w:val="right"/>
              <w:rPr>
                <w:rFonts w:ascii="Sylfaen" w:hAnsi="Sylfaen"/>
                <w:color w:val="000000"/>
                <w:sz w:val="22"/>
                <w:szCs w:val="22"/>
                <w:lang w:val="en-US"/>
              </w:rPr>
            </w:pPr>
            <w:r>
              <w:rPr>
                <w:rFonts w:ascii="Sylfaen" w:hAnsi="Sylfaen"/>
                <w:color w:val="000000"/>
                <w:sz w:val="22"/>
                <w:szCs w:val="22"/>
                <w:lang w:val="en-US"/>
              </w:rPr>
              <w:t>34</w:t>
            </w:r>
          </w:p>
        </w:tc>
        <w:tc>
          <w:tcPr>
            <w:tcW w:w="1358" w:type="dxa"/>
          </w:tcPr>
          <w:p w14:paraId="279FF201" w14:textId="77777777" w:rsidR="003E6CFD" w:rsidRPr="00213345" w:rsidRDefault="003E6CFD" w:rsidP="003E6CFD">
            <w:r w:rsidRPr="00213345">
              <w:t>Перец зеленый</w:t>
            </w:r>
          </w:p>
        </w:tc>
        <w:tc>
          <w:tcPr>
            <w:tcW w:w="13286" w:type="dxa"/>
          </w:tcPr>
          <w:p w14:paraId="3E13C796" w14:textId="77777777" w:rsidR="003E6CFD" w:rsidRPr="00213345" w:rsidRDefault="003E6CFD" w:rsidP="003E6CFD">
            <w:r w:rsidRPr="00213345">
              <w:t>Перец зеленый</w:t>
            </w:r>
          </w:p>
        </w:tc>
      </w:tr>
      <w:tr w:rsidR="00492D7B" w:rsidRPr="003F687B" w14:paraId="3095385F" w14:textId="77777777" w:rsidTr="00334201">
        <w:trPr>
          <w:trHeight w:val="636"/>
        </w:trPr>
        <w:tc>
          <w:tcPr>
            <w:tcW w:w="544" w:type="dxa"/>
            <w:vAlign w:val="bottom"/>
          </w:tcPr>
          <w:p w14:paraId="0518BA38" w14:textId="4C11A610" w:rsidR="00492D7B" w:rsidRPr="003E6CFD" w:rsidRDefault="00492D7B" w:rsidP="00492D7B">
            <w:pPr>
              <w:jc w:val="right"/>
              <w:rPr>
                <w:rFonts w:ascii="Sylfaen" w:hAnsi="Sylfaen"/>
                <w:color w:val="000000"/>
                <w:sz w:val="22"/>
                <w:szCs w:val="22"/>
                <w:lang w:val="hy-AM"/>
              </w:rPr>
            </w:pPr>
            <w:r>
              <w:rPr>
                <w:rFonts w:ascii="Sylfaen" w:hAnsi="Sylfaen"/>
                <w:color w:val="000000"/>
                <w:sz w:val="22"/>
                <w:szCs w:val="22"/>
                <w:lang w:val="hy-AM"/>
              </w:rPr>
              <w:t>35</w:t>
            </w:r>
          </w:p>
        </w:tc>
        <w:tc>
          <w:tcPr>
            <w:tcW w:w="1358" w:type="dxa"/>
          </w:tcPr>
          <w:p w14:paraId="20ACB0F1" w14:textId="77777777" w:rsidR="00492D7B" w:rsidRPr="00213345" w:rsidRDefault="00492D7B" w:rsidP="00492D7B">
            <w:r w:rsidRPr="00213345">
              <w:t>Арбуз</w:t>
            </w:r>
          </w:p>
        </w:tc>
        <w:tc>
          <w:tcPr>
            <w:tcW w:w="13286" w:type="dxa"/>
          </w:tcPr>
          <w:p w14:paraId="1C0CC2AD" w14:textId="77777777" w:rsidR="00492D7B" w:rsidRPr="00213345" w:rsidRDefault="00492D7B" w:rsidP="00492D7B">
            <w:r w:rsidRPr="00213345">
              <w:t>Арбуз</w:t>
            </w:r>
          </w:p>
        </w:tc>
      </w:tr>
      <w:tr w:rsidR="00492D7B" w:rsidRPr="003F687B" w14:paraId="65778C6D" w14:textId="77777777" w:rsidTr="00334201">
        <w:trPr>
          <w:trHeight w:val="636"/>
        </w:trPr>
        <w:tc>
          <w:tcPr>
            <w:tcW w:w="544" w:type="dxa"/>
            <w:vAlign w:val="bottom"/>
          </w:tcPr>
          <w:p w14:paraId="67A05FF6" w14:textId="5C1C7EBD" w:rsidR="00492D7B" w:rsidRPr="003E6CFD" w:rsidRDefault="00492D7B" w:rsidP="00492D7B">
            <w:pPr>
              <w:jc w:val="right"/>
              <w:rPr>
                <w:rFonts w:ascii="Sylfaen" w:hAnsi="Sylfaen"/>
                <w:color w:val="000000"/>
                <w:sz w:val="22"/>
                <w:szCs w:val="22"/>
                <w:lang w:val="hy-AM"/>
              </w:rPr>
            </w:pPr>
            <w:r>
              <w:rPr>
                <w:rFonts w:ascii="Sylfaen" w:hAnsi="Sylfaen"/>
                <w:color w:val="000000"/>
                <w:sz w:val="22"/>
                <w:szCs w:val="22"/>
                <w:lang w:val="hy-AM"/>
              </w:rPr>
              <w:t>36</w:t>
            </w:r>
          </w:p>
        </w:tc>
        <w:tc>
          <w:tcPr>
            <w:tcW w:w="1358" w:type="dxa"/>
          </w:tcPr>
          <w:p w14:paraId="0E8E5D33" w14:textId="77777777" w:rsidR="00492D7B" w:rsidRPr="00213345" w:rsidRDefault="00492D7B" w:rsidP="00492D7B">
            <w:r w:rsidRPr="00213345">
              <w:t>слива</w:t>
            </w:r>
          </w:p>
        </w:tc>
        <w:tc>
          <w:tcPr>
            <w:tcW w:w="13286" w:type="dxa"/>
          </w:tcPr>
          <w:p w14:paraId="069A3889" w14:textId="77777777" w:rsidR="00492D7B" w:rsidRPr="00213345" w:rsidRDefault="00492D7B" w:rsidP="00492D7B">
            <w:r w:rsidRPr="00213345">
              <w:t>слива</w:t>
            </w:r>
          </w:p>
        </w:tc>
      </w:tr>
      <w:tr w:rsidR="00492D7B" w:rsidRPr="003F687B" w14:paraId="27654F8E" w14:textId="77777777" w:rsidTr="00334201">
        <w:trPr>
          <w:trHeight w:val="636"/>
        </w:trPr>
        <w:tc>
          <w:tcPr>
            <w:tcW w:w="544" w:type="dxa"/>
            <w:vAlign w:val="bottom"/>
          </w:tcPr>
          <w:p w14:paraId="36531554" w14:textId="4C370B13" w:rsidR="00492D7B" w:rsidRPr="003E6CFD" w:rsidRDefault="00492D7B" w:rsidP="00492D7B">
            <w:pPr>
              <w:jc w:val="right"/>
              <w:rPr>
                <w:rFonts w:ascii="Sylfaen" w:hAnsi="Sylfaen"/>
                <w:color w:val="000000"/>
                <w:sz w:val="22"/>
                <w:szCs w:val="22"/>
                <w:lang w:val="hy-AM"/>
              </w:rPr>
            </w:pPr>
            <w:r>
              <w:rPr>
                <w:rFonts w:ascii="Sylfaen" w:hAnsi="Sylfaen"/>
                <w:color w:val="000000"/>
                <w:sz w:val="22"/>
                <w:szCs w:val="22"/>
                <w:lang w:val="hy-AM"/>
              </w:rPr>
              <w:t>37</w:t>
            </w:r>
          </w:p>
        </w:tc>
        <w:tc>
          <w:tcPr>
            <w:tcW w:w="1358" w:type="dxa"/>
          </w:tcPr>
          <w:p w14:paraId="2C66084A" w14:textId="77777777" w:rsidR="00492D7B" w:rsidRPr="00213345" w:rsidRDefault="00492D7B" w:rsidP="00492D7B">
            <w:r w:rsidRPr="00213345">
              <w:t>Нектарин</w:t>
            </w:r>
          </w:p>
        </w:tc>
        <w:tc>
          <w:tcPr>
            <w:tcW w:w="13286" w:type="dxa"/>
          </w:tcPr>
          <w:p w14:paraId="6158D161" w14:textId="77777777" w:rsidR="00492D7B" w:rsidRPr="00213345" w:rsidRDefault="00492D7B" w:rsidP="00492D7B">
            <w:r w:rsidRPr="00213345">
              <w:t>Нектарин</w:t>
            </w:r>
          </w:p>
        </w:tc>
      </w:tr>
      <w:tr w:rsidR="00492D7B" w:rsidRPr="003F687B" w14:paraId="4B62972F" w14:textId="77777777" w:rsidTr="00334201">
        <w:trPr>
          <w:trHeight w:val="636"/>
        </w:trPr>
        <w:tc>
          <w:tcPr>
            <w:tcW w:w="544" w:type="dxa"/>
            <w:vAlign w:val="bottom"/>
          </w:tcPr>
          <w:p w14:paraId="74A9C1D7" w14:textId="76B0BFC0" w:rsidR="00492D7B" w:rsidRPr="003E6CFD" w:rsidRDefault="00492D7B" w:rsidP="00492D7B">
            <w:pPr>
              <w:jc w:val="right"/>
              <w:rPr>
                <w:rFonts w:ascii="Sylfaen" w:hAnsi="Sylfaen"/>
                <w:color w:val="000000"/>
                <w:sz w:val="22"/>
                <w:szCs w:val="22"/>
                <w:lang w:val="hy-AM"/>
              </w:rPr>
            </w:pPr>
            <w:r>
              <w:rPr>
                <w:rFonts w:ascii="Sylfaen" w:hAnsi="Sylfaen"/>
                <w:color w:val="000000"/>
                <w:sz w:val="22"/>
                <w:szCs w:val="22"/>
                <w:lang w:val="hy-AM"/>
              </w:rPr>
              <w:t>38</w:t>
            </w:r>
          </w:p>
        </w:tc>
        <w:tc>
          <w:tcPr>
            <w:tcW w:w="1358" w:type="dxa"/>
          </w:tcPr>
          <w:p w14:paraId="2F7E4B58" w14:textId="77777777" w:rsidR="00492D7B" w:rsidRPr="00213345" w:rsidRDefault="00492D7B" w:rsidP="00492D7B">
            <w:r w:rsidRPr="00213345">
              <w:t>Огурец</w:t>
            </w:r>
          </w:p>
        </w:tc>
        <w:tc>
          <w:tcPr>
            <w:tcW w:w="13286" w:type="dxa"/>
          </w:tcPr>
          <w:p w14:paraId="1B1D3AB9" w14:textId="77777777" w:rsidR="00492D7B" w:rsidRPr="00213345" w:rsidRDefault="00492D7B" w:rsidP="00492D7B">
            <w:r w:rsidRPr="00213345">
              <w:t>Огурец</w:t>
            </w:r>
          </w:p>
        </w:tc>
      </w:tr>
      <w:tr w:rsidR="00492D7B" w:rsidRPr="003F687B" w14:paraId="59893E3B" w14:textId="77777777" w:rsidTr="00334201">
        <w:trPr>
          <w:trHeight w:val="636"/>
        </w:trPr>
        <w:tc>
          <w:tcPr>
            <w:tcW w:w="544" w:type="dxa"/>
            <w:vAlign w:val="bottom"/>
          </w:tcPr>
          <w:p w14:paraId="204EC6F5" w14:textId="59FABAAE" w:rsidR="00492D7B" w:rsidRPr="003E6CFD" w:rsidRDefault="00492D7B" w:rsidP="00492D7B">
            <w:pPr>
              <w:jc w:val="right"/>
              <w:rPr>
                <w:rFonts w:ascii="Sylfaen" w:hAnsi="Sylfaen"/>
                <w:color w:val="000000"/>
                <w:sz w:val="22"/>
                <w:szCs w:val="22"/>
                <w:lang w:val="hy-AM"/>
              </w:rPr>
            </w:pPr>
            <w:r>
              <w:rPr>
                <w:rFonts w:ascii="Sylfaen" w:hAnsi="Sylfaen"/>
                <w:color w:val="000000"/>
                <w:sz w:val="22"/>
                <w:szCs w:val="22"/>
                <w:lang w:val="hy-AM"/>
              </w:rPr>
              <w:t>39</w:t>
            </w:r>
          </w:p>
        </w:tc>
        <w:tc>
          <w:tcPr>
            <w:tcW w:w="1358" w:type="dxa"/>
          </w:tcPr>
          <w:p w14:paraId="09337987" w14:textId="77777777" w:rsidR="00492D7B" w:rsidRDefault="00492D7B" w:rsidP="00492D7B">
            <w:r w:rsidRPr="00213345">
              <w:t>Помидор</w:t>
            </w:r>
          </w:p>
        </w:tc>
        <w:tc>
          <w:tcPr>
            <w:tcW w:w="13286" w:type="dxa"/>
          </w:tcPr>
          <w:p w14:paraId="16C9DF53" w14:textId="77777777" w:rsidR="00492D7B" w:rsidRDefault="00492D7B" w:rsidP="00492D7B">
            <w:r w:rsidRPr="00213345">
              <w:t>Помидор</w:t>
            </w:r>
          </w:p>
        </w:tc>
      </w:tr>
    </w:tbl>
    <w:p w14:paraId="0125376D" w14:textId="77777777" w:rsidR="00071D1C" w:rsidRPr="00B138F3" w:rsidRDefault="00071D1C" w:rsidP="00B46D58">
      <w:pPr>
        <w:widowControl w:val="0"/>
        <w:spacing w:after="160"/>
        <w:jc w:val="right"/>
        <w:rPr>
          <w:rFonts w:ascii="GHEA Grapalat" w:hAnsi="GHEA Grapalat"/>
          <w:i/>
        </w:rPr>
      </w:pPr>
      <w:r w:rsidRPr="003300AC">
        <w:rPr>
          <w:rFonts w:ascii="GHEA Grapalat" w:hAnsi="GHEA Grapalat"/>
          <w:lang w:val="hy-AM"/>
        </w:rPr>
        <w:br w:type="page"/>
      </w:r>
      <w:r w:rsidRPr="00B138F3">
        <w:rPr>
          <w:rFonts w:ascii="GHEA Grapalat" w:hAnsi="GHEA Grapalat"/>
          <w:i/>
        </w:rPr>
        <w:lastRenderedPageBreak/>
        <w:t>Приложение № 2</w:t>
      </w:r>
    </w:p>
    <w:p w14:paraId="0BCC09D9"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DA274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2"/>
        <w:t>*</w:t>
      </w:r>
    </w:p>
    <w:p w14:paraId="4C60ABE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566"/>
        <w:gridCol w:w="1300"/>
        <w:gridCol w:w="780"/>
        <w:gridCol w:w="992"/>
        <w:gridCol w:w="844"/>
        <w:gridCol w:w="999"/>
        <w:gridCol w:w="992"/>
        <w:gridCol w:w="709"/>
        <w:gridCol w:w="861"/>
        <w:gridCol w:w="822"/>
        <w:gridCol w:w="891"/>
        <w:gridCol w:w="848"/>
        <w:gridCol w:w="959"/>
        <w:gridCol w:w="853"/>
        <w:gridCol w:w="788"/>
      </w:tblGrid>
      <w:tr w:rsidR="00B138F3" w:rsidRPr="00B138F3" w14:paraId="49008CE0" w14:textId="77777777" w:rsidTr="003300AC">
        <w:trPr>
          <w:trHeight w:val="305"/>
          <w:jc w:val="center"/>
        </w:trPr>
        <w:tc>
          <w:tcPr>
            <w:tcW w:w="15946" w:type="dxa"/>
            <w:gridSpan w:val="16"/>
          </w:tcPr>
          <w:p w14:paraId="33AE83B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F31A39" w:rsidRPr="00B138F3" w14:paraId="386E6BB6" w14:textId="77777777" w:rsidTr="003300AC">
        <w:trPr>
          <w:trHeight w:val="747"/>
          <w:jc w:val="center"/>
        </w:trPr>
        <w:tc>
          <w:tcPr>
            <w:tcW w:w="1742" w:type="dxa"/>
            <w:vMerge w:val="restart"/>
            <w:vAlign w:val="center"/>
          </w:tcPr>
          <w:p w14:paraId="35295574" w14:textId="77777777" w:rsidR="00F31A39" w:rsidRPr="00B138F3" w:rsidRDefault="00F31A39"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66" w:type="dxa"/>
            <w:vMerge w:val="restart"/>
            <w:vAlign w:val="center"/>
          </w:tcPr>
          <w:p w14:paraId="0DC00215" w14:textId="77777777" w:rsidR="00F31A39" w:rsidRPr="00B138F3" w:rsidRDefault="00F31A39"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00" w:type="dxa"/>
            <w:vMerge w:val="restart"/>
            <w:vAlign w:val="center"/>
          </w:tcPr>
          <w:p w14:paraId="1A1CA949" w14:textId="77777777" w:rsidR="00F31A39" w:rsidRPr="00B138F3" w:rsidRDefault="00F31A39"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1338" w:type="dxa"/>
            <w:gridSpan w:val="13"/>
            <w:vAlign w:val="center"/>
          </w:tcPr>
          <w:p w14:paraId="58971E33" w14:textId="77777777" w:rsidR="00F31A39" w:rsidRPr="00B138F3" w:rsidRDefault="00F31A39"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af6"/>
                <w:rFonts w:ascii="GHEA Grapalat" w:hAnsi="GHEA Grapalat"/>
                <w:sz w:val="16"/>
                <w:szCs w:val="16"/>
              </w:rPr>
              <w:footnoteReference w:customMarkFollows="1" w:id="33"/>
              <w:t>**</w:t>
            </w:r>
          </w:p>
        </w:tc>
      </w:tr>
      <w:tr w:rsidR="00F31A39" w:rsidRPr="00B138F3" w14:paraId="7EEC224A" w14:textId="77777777" w:rsidTr="003300AC">
        <w:trPr>
          <w:trHeight w:val="594"/>
          <w:jc w:val="center"/>
        </w:trPr>
        <w:tc>
          <w:tcPr>
            <w:tcW w:w="1742" w:type="dxa"/>
            <w:vMerge/>
          </w:tcPr>
          <w:p w14:paraId="7F26EF25" w14:textId="77777777" w:rsidR="00F31A39" w:rsidRPr="00B138F3" w:rsidRDefault="00F31A39" w:rsidP="00B46D58">
            <w:pPr>
              <w:widowControl w:val="0"/>
              <w:jc w:val="center"/>
              <w:rPr>
                <w:rFonts w:ascii="GHEA Grapalat" w:hAnsi="GHEA Grapalat"/>
                <w:sz w:val="16"/>
                <w:szCs w:val="16"/>
              </w:rPr>
            </w:pPr>
          </w:p>
        </w:tc>
        <w:tc>
          <w:tcPr>
            <w:tcW w:w="1566" w:type="dxa"/>
            <w:vMerge/>
          </w:tcPr>
          <w:p w14:paraId="13B149F7" w14:textId="77777777" w:rsidR="00F31A39" w:rsidRPr="00B138F3" w:rsidRDefault="00F31A39" w:rsidP="00B46D58">
            <w:pPr>
              <w:widowControl w:val="0"/>
              <w:jc w:val="center"/>
              <w:rPr>
                <w:rFonts w:ascii="GHEA Grapalat" w:hAnsi="GHEA Grapalat"/>
                <w:sz w:val="16"/>
                <w:szCs w:val="16"/>
              </w:rPr>
            </w:pPr>
          </w:p>
        </w:tc>
        <w:tc>
          <w:tcPr>
            <w:tcW w:w="1300" w:type="dxa"/>
            <w:vMerge/>
          </w:tcPr>
          <w:p w14:paraId="136F5563" w14:textId="77777777" w:rsidR="00F31A39" w:rsidRPr="00B138F3" w:rsidRDefault="00F31A39" w:rsidP="00B46D58">
            <w:pPr>
              <w:widowControl w:val="0"/>
              <w:jc w:val="center"/>
              <w:rPr>
                <w:rFonts w:ascii="GHEA Grapalat" w:hAnsi="GHEA Grapalat"/>
                <w:sz w:val="16"/>
                <w:szCs w:val="16"/>
              </w:rPr>
            </w:pPr>
          </w:p>
        </w:tc>
        <w:tc>
          <w:tcPr>
            <w:tcW w:w="780" w:type="dxa"/>
            <w:vAlign w:val="center"/>
          </w:tcPr>
          <w:p w14:paraId="312B6379"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2" w:type="dxa"/>
            <w:vAlign w:val="center"/>
          </w:tcPr>
          <w:p w14:paraId="6893EEBF" w14:textId="77777777" w:rsidR="00F31A39" w:rsidRPr="00B138F3" w:rsidRDefault="00F31A39"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844" w:type="dxa"/>
            <w:vAlign w:val="center"/>
          </w:tcPr>
          <w:p w14:paraId="0E3B14C5"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999" w:type="dxa"/>
            <w:vAlign w:val="center"/>
          </w:tcPr>
          <w:p w14:paraId="0B9874F4" w14:textId="77777777" w:rsidR="00F31A39" w:rsidRPr="00B138F3" w:rsidRDefault="00F31A39"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992" w:type="dxa"/>
            <w:vAlign w:val="center"/>
          </w:tcPr>
          <w:p w14:paraId="72CB6EA2"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09" w:type="dxa"/>
            <w:vAlign w:val="center"/>
          </w:tcPr>
          <w:p w14:paraId="01602D53"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861" w:type="dxa"/>
            <w:vAlign w:val="center"/>
          </w:tcPr>
          <w:p w14:paraId="61B76EFD"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2" w:type="dxa"/>
            <w:vAlign w:val="center"/>
          </w:tcPr>
          <w:p w14:paraId="5529D5B3"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vAlign w:val="center"/>
          </w:tcPr>
          <w:p w14:paraId="40F807A6"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8" w:type="dxa"/>
            <w:vAlign w:val="center"/>
          </w:tcPr>
          <w:p w14:paraId="064A3A0F"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9" w:type="dxa"/>
            <w:vAlign w:val="center"/>
          </w:tcPr>
          <w:p w14:paraId="68A20140"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3" w:type="dxa"/>
            <w:vAlign w:val="center"/>
          </w:tcPr>
          <w:p w14:paraId="2A16F01C" w14:textId="77777777" w:rsidR="00F31A39" w:rsidRPr="00B138F3" w:rsidRDefault="00F31A39"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8" w:type="dxa"/>
            <w:vAlign w:val="center"/>
          </w:tcPr>
          <w:p w14:paraId="4D061F50" w14:textId="77777777" w:rsidR="00F31A39" w:rsidRPr="00B138F3" w:rsidRDefault="00F31A39"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E6CFD" w:rsidRPr="00B138F3" w14:paraId="6555DD18" w14:textId="77777777" w:rsidTr="005A1969">
        <w:trPr>
          <w:trHeight w:val="70"/>
          <w:jc w:val="center"/>
        </w:trPr>
        <w:tc>
          <w:tcPr>
            <w:tcW w:w="1742" w:type="dxa"/>
            <w:vAlign w:val="center"/>
          </w:tcPr>
          <w:p w14:paraId="43EC761B" w14:textId="43F8B89B" w:rsidR="003E6CFD" w:rsidRPr="00492D7B" w:rsidRDefault="003E6CFD" w:rsidP="003300AC">
            <w:pPr>
              <w:jc w:val="center"/>
              <w:rPr>
                <w:rFonts w:ascii="GHEA Grapalat" w:hAnsi="GHEA Grapalat"/>
                <w:sz w:val="20"/>
                <w:lang w:val="en-US"/>
              </w:rPr>
            </w:pPr>
            <w:r>
              <w:rPr>
                <w:rFonts w:ascii="GHEA Grapalat" w:hAnsi="GHEA Grapalat"/>
                <w:sz w:val="20"/>
                <w:lang w:val="hy-AM"/>
              </w:rPr>
              <w:t>1-</w:t>
            </w:r>
            <w:r w:rsidR="00492D7B">
              <w:rPr>
                <w:rFonts w:ascii="GHEA Grapalat" w:hAnsi="GHEA Grapalat"/>
                <w:sz w:val="20"/>
                <w:lang w:val="en-US"/>
              </w:rPr>
              <w:t>39</w:t>
            </w:r>
          </w:p>
        </w:tc>
        <w:tc>
          <w:tcPr>
            <w:tcW w:w="1566" w:type="dxa"/>
            <w:vAlign w:val="center"/>
          </w:tcPr>
          <w:p w14:paraId="617BC226" w14:textId="77777777" w:rsidR="003E6CFD" w:rsidRPr="00A62E4F" w:rsidRDefault="003E6CFD" w:rsidP="003300AC">
            <w:pPr>
              <w:rPr>
                <w:rFonts w:ascii="Sylfaen" w:hAnsi="Sylfaen"/>
                <w:lang w:val="hy-AM"/>
              </w:rPr>
            </w:pPr>
          </w:p>
        </w:tc>
        <w:tc>
          <w:tcPr>
            <w:tcW w:w="1300" w:type="dxa"/>
            <w:vAlign w:val="center"/>
          </w:tcPr>
          <w:p w14:paraId="63D40B90" w14:textId="77777777" w:rsidR="003E6CFD" w:rsidRPr="008764CA" w:rsidRDefault="003E6CFD" w:rsidP="00D6068A">
            <w:pPr>
              <w:rPr>
                <w:rFonts w:ascii="Arial" w:hAnsi="Arial"/>
                <w:sz w:val="16"/>
                <w:szCs w:val="16"/>
                <w:lang w:val="en-US"/>
              </w:rPr>
            </w:pPr>
            <w:proofErr w:type="spellStart"/>
            <w:r>
              <w:rPr>
                <w:rFonts w:ascii="Arial" w:hAnsi="Arial"/>
                <w:sz w:val="16"/>
                <w:szCs w:val="16"/>
                <w:lang w:val="en-US"/>
              </w:rPr>
              <w:t>Продукты</w:t>
            </w:r>
            <w:proofErr w:type="spellEnd"/>
            <w:r>
              <w:rPr>
                <w:rFonts w:ascii="Arial" w:hAnsi="Arial"/>
                <w:sz w:val="16"/>
                <w:szCs w:val="16"/>
                <w:lang w:val="en-US"/>
              </w:rPr>
              <w:t xml:space="preserve"> </w:t>
            </w:r>
            <w:proofErr w:type="spellStart"/>
            <w:r>
              <w:rPr>
                <w:rFonts w:ascii="Arial" w:hAnsi="Arial"/>
                <w:sz w:val="16"/>
                <w:szCs w:val="16"/>
                <w:lang w:val="en-US"/>
              </w:rPr>
              <w:t>питания</w:t>
            </w:r>
            <w:proofErr w:type="spellEnd"/>
            <w:r>
              <w:rPr>
                <w:rFonts w:ascii="Arial" w:hAnsi="Arial"/>
                <w:sz w:val="16"/>
                <w:szCs w:val="16"/>
                <w:lang w:val="en-US"/>
              </w:rPr>
              <w:t xml:space="preserve"> </w:t>
            </w:r>
          </w:p>
        </w:tc>
        <w:tc>
          <w:tcPr>
            <w:tcW w:w="780" w:type="dxa"/>
            <w:vAlign w:val="center"/>
          </w:tcPr>
          <w:p w14:paraId="58CC7265" w14:textId="77777777" w:rsidR="003E6CFD" w:rsidRDefault="003E6CFD" w:rsidP="008764CA">
            <w:pPr>
              <w:jc w:val="center"/>
              <w:rPr>
                <w:rFonts w:ascii="GHEA Grapalat" w:hAnsi="GHEA Grapalat"/>
                <w:sz w:val="20"/>
                <w:lang w:val="pt-BR"/>
              </w:rPr>
            </w:pPr>
          </w:p>
          <w:p w14:paraId="364D79CA" w14:textId="77777777" w:rsidR="003E6CFD" w:rsidRDefault="003E6CFD" w:rsidP="008764CA">
            <w:pPr>
              <w:jc w:val="center"/>
              <w:rPr>
                <w:rFonts w:ascii="GHEA Grapalat" w:hAnsi="GHEA Grapalat"/>
                <w:sz w:val="20"/>
                <w:lang w:val="pt-BR"/>
              </w:rPr>
            </w:pPr>
          </w:p>
          <w:p w14:paraId="5545FFD7" w14:textId="77777777" w:rsidR="003E6CFD" w:rsidRDefault="003E6CFD" w:rsidP="008764CA">
            <w:pPr>
              <w:jc w:val="center"/>
              <w:rPr>
                <w:rFonts w:ascii="GHEA Grapalat" w:hAnsi="GHEA Grapalat"/>
                <w:lang w:val="pt-BR"/>
              </w:rPr>
            </w:pPr>
            <w:r>
              <w:rPr>
                <w:rFonts w:ascii="GHEA Grapalat" w:hAnsi="GHEA Grapalat"/>
                <w:sz w:val="20"/>
                <w:lang w:val="pt-BR"/>
              </w:rPr>
              <w:t>... %</w:t>
            </w:r>
          </w:p>
        </w:tc>
        <w:tc>
          <w:tcPr>
            <w:tcW w:w="992" w:type="dxa"/>
            <w:vAlign w:val="center"/>
          </w:tcPr>
          <w:p w14:paraId="7974C38D" w14:textId="77777777" w:rsidR="003E6CFD" w:rsidRDefault="003E6CFD" w:rsidP="008764CA">
            <w:pPr>
              <w:jc w:val="center"/>
              <w:rPr>
                <w:rFonts w:ascii="GHEA Grapalat" w:hAnsi="GHEA Grapalat"/>
                <w:sz w:val="20"/>
                <w:lang w:val="pt-BR"/>
              </w:rPr>
            </w:pPr>
          </w:p>
          <w:p w14:paraId="0F7F005F" w14:textId="77777777" w:rsidR="003E6CFD" w:rsidRDefault="003E6CFD" w:rsidP="008764CA">
            <w:pPr>
              <w:jc w:val="center"/>
              <w:rPr>
                <w:rFonts w:ascii="GHEA Grapalat" w:hAnsi="GHEA Grapalat"/>
                <w:sz w:val="20"/>
                <w:lang w:val="pt-BR"/>
              </w:rPr>
            </w:pPr>
          </w:p>
          <w:p w14:paraId="163DF1A4" w14:textId="77777777" w:rsidR="003E6CFD" w:rsidRDefault="003E6CFD" w:rsidP="008764CA">
            <w:pPr>
              <w:jc w:val="center"/>
              <w:rPr>
                <w:rFonts w:ascii="GHEA Grapalat" w:hAnsi="GHEA Grapalat"/>
                <w:lang w:val="pt-BR"/>
              </w:rPr>
            </w:pPr>
            <w:r>
              <w:rPr>
                <w:rFonts w:ascii="GHEA Grapalat" w:hAnsi="GHEA Grapalat"/>
                <w:sz w:val="20"/>
                <w:lang w:val="pt-BR"/>
              </w:rPr>
              <w:t>... %</w:t>
            </w:r>
          </w:p>
        </w:tc>
        <w:tc>
          <w:tcPr>
            <w:tcW w:w="844" w:type="dxa"/>
            <w:vAlign w:val="center"/>
          </w:tcPr>
          <w:p w14:paraId="616BCBBC" w14:textId="77777777" w:rsidR="003E6CFD" w:rsidRDefault="003E6CFD" w:rsidP="008764CA">
            <w:pPr>
              <w:jc w:val="center"/>
              <w:rPr>
                <w:rFonts w:ascii="GHEA Grapalat" w:hAnsi="GHEA Grapalat"/>
                <w:sz w:val="20"/>
                <w:lang w:val="pt-BR"/>
              </w:rPr>
            </w:pPr>
          </w:p>
          <w:p w14:paraId="7F73DD1C" w14:textId="77777777" w:rsidR="003E6CFD" w:rsidRDefault="003E6CFD" w:rsidP="008764CA">
            <w:pPr>
              <w:jc w:val="center"/>
              <w:rPr>
                <w:rFonts w:ascii="GHEA Grapalat" w:hAnsi="GHEA Grapalat"/>
                <w:sz w:val="20"/>
                <w:lang w:val="pt-BR"/>
              </w:rPr>
            </w:pPr>
          </w:p>
          <w:p w14:paraId="1AF67801" w14:textId="77777777" w:rsidR="003E6CFD" w:rsidRDefault="003E6CFD" w:rsidP="008764CA">
            <w:pPr>
              <w:jc w:val="center"/>
              <w:rPr>
                <w:rFonts w:ascii="GHEA Grapalat" w:hAnsi="GHEA Grapalat" w:cs="Arial"/>
                <w:sz w:val="18"/>
                <w:szCs w:val="18"/>
                <w:lang w:val="pt-BR"/>
              </w:rPr>
            </w:pPr>
            <w:r>
              <w:rPr>
                <w:rFonts w:ascii="MS Mincho" w:eastAsia="MS Mincho" w:hAnsi="MS Mincho" w:cs="MS Mincho"/>
                <w:sz w:val="20"/>
                <w:lang w:val="hy-AM"/>
              </w:rPr>
              <w:t>․․․</w:t>
            </w:r>
            <w:r>
              <w:rPr>
                <w:rFonts w:ascii="GHEA Grapalat" w:hAnsi="GHEA Grapalat"/>
                <w:sz w:val="20"/>
                <w:lang w:val="pt-BR"/>
              </w:rPr>
              <w:t xml:space="preserve"> %</w:t>
            </w:r>
          </w:p>
        </w:tc>
        <w:tc>
          <w:tcPr>
            <w:tcW w:w="999" w:type="dxa"/>
            <w:vAlign w:val="center"/>
          </w:tcPr>
          <w:p w14:paraId="7C668983" w14:textId="77777777" w:rsidR="003E6CFD" w:rsidRDefault="003E6CFD" w:rsidP="008764CA">
            <w:pPr>
              <w:jc w:val="center"/>
              <w:rPr>
                <w:rFonts w:ascii="GHEA Grapalat" w:hAnsi="GHEA Grapalat"/>
                <w:sz w:val="20"/>
                <w:lang w:val="pt-BR"/>
              </w:rPr>
            </w:pPr>
          </w:p>
          <w:p w14:paraId="04B66DEA" w14:textId="77777777" w:rsidR="003E6CFD" w:rsidRDefault="003E6CFD" w:rsidP="008764CA">
            <w:pPr>
              <w:jc w:val="center"/>
              <w:rPr>
                <w:rFonts w:ascii="GHEA Grapalat" w:hAnsi="GHEA Grapalat"/>
                <w:sz w:val="20"/>
                <w:lang w:val="pt-BR"/>
              </w:rPr>
            </w:pPr>
          </w:p>
          <w:p w14:paraId="65A35F48" w14:textId="77777777" w:rsidR="003E6CFD" w:rsidRDefault="003E6CFD" w:rsidP="008764CA">
            <w:pPr>
              <w:jc w:val="center"/>
              <w:rPr>
                <w:rFonts w:ascii="GHEA Grapalat" w:hAnsi="GHEA Grapalat" w:cs="Arial"/>
                <w:sz w:val="18"/>
                <w:szCs w:val="18"/>
                <w:lang w:val="pt-BR"/>
              </w:rPr>
            </w:pPr>
            <w:r>
              <w:rPr>
                <w:rFonts w:ascii="GHEA Grapalat" w:hAnsi="GHEA Grapalat"/>
                <w:sz w:val="20"/>
              </w:rPr>
              <w:t>…</w:t>
            </w:r>
            <w:r>
              <w:rPr>
                <w:rFonts w:ascii="GHEA Grapalat" w:hAnsi="GHEA Grapalat"/>
                <w:sz w:val="20"/>
                <w:lang w:val="pt-BR"/>
              </w:rPr>
              <w:t xml:space="preserve"> %</w:t>
            </w:r>
          </w:p>
        </w:tc>
        <w:tc>
          <w:tcPr>
            <w:tcW w:w="992" w:type="dxa"/>
          </w:tcPr>
          <w:p w14:paraId="478B2C9D"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c>
          <w:tcPr>
            <w:tcW w:w="709" w:type="dxa"/>
          </w:tcPr>
          <w:p w14:paraId="413B6C9C"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c>
          <w:tcPr>
            <w:tcW w:w="861" w:type="dxa"/>
          </w:tcPr>
          <w:p w14:paraId="1FC273E4"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c>
          <w:tcPr>
            <w:tcW w:w="822" w:type="dxa"/>
          </w:tcPr>
          <w:p w14:paraId="01E4B5CB"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c>
          <w:tcPr>
            <w:tcW w:w="891" w:type="dxa"/>
          </w:tcPr>
          <w:p w14:paraId="3E1ED68E"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c>
          <w:tcPr>
            <w:tcW w:w="848" w:type="dxa"/>
          </w:tcPr>
          <w:p w14:paraId="4019ED11"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c>
          <w:tcPr>
            <w:tcW w:w="959" w:type="dxa"/>
          </w:tcPr>
          <w:p w14:paraId="3DA869BC"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c>
          <w:tcPr>
            <w:tcW w:w="853" w:type="dxa"/>
          </w:tcPr>
          <w:p w14:paraId="00ED32DC"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c>
          <w:tcPr>
            <w:tcW w:w="788" w:type="dxa"/>
          </w:tcPr>
          <w:p w14:paraId="26C4C211" w14:textId="77777777" w:rsidR="003E6CFD" w:rsidRDefault="003E6CFD">
            <w:r w:rsidRPr="00395352">
              <w:rPr>
                <w:rFonts w:ascii="GHEA Grapalat" w:hAnsi="GHEA Grapalat"/>
                <w:sz w:val="20"/>
              </w:rPr>
              <w:t>…</w:t>
            </w:r>
            <w:r w:rsidRPr="00395352">
              <w:rPr>
                <w:rFonts w:ascii="GHEA Grapalat" w:hAnsi="GHEA Grapalat"/>
                <w:sz w:val="20"/>
                <w:lang w:val="pt-BR"/>
              </w:rPr>
              <w:t xml:space="preserve"> %</w:t>
            </w:r>
          </w:p>
        </w:tc>
      </w:tr>
    </w:tbl>
    <w:p w14:paraId="2A0FBBAC"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F31A39" w14:paraId="2EC2E13D" w14:textId="77777777" w:rsidTr="00E22E51">
        <w:trPr>
          <w:jc w:val="center"/>
        </w:trPr>
        <w:tc>
          <w:tcPr>
            <w:tcW w:w="4536" w:type="dxa"/>
          </w:tcPr>
          <w:p w14:paraId="389F7E77" w14:textId="77777777" w:rsidR="00071D1C" w:rsidRPr="00F31A39" w:rsidRDefault="00071D1C" w:rsidP="00B46D58">
            <w:pPr>
              <w:widowControl w:val="0"/>
              <w:spacing w:after="160"/>
              <w:jc w:val="center"/>
              <w:rPr>
                <w:rFonts w:ascii="GHEA Grapalat" w:hAnsi="GHEA Grapalat" w:cs="Sylfaen"/>
                <w:b/>
                <w:bCs/>
                <w:sz w:val="16"/>
                <w:szCs w:val="16"/>
              </w:rPr>
            </w:pPr>
            <w:r w:rsidRPr="00F31A39">
              <w:rPr>
                <w:rFonts w:ascii="GHEA Grapalat" w:hAnsi="GHEA Grapalat"/>
                <w:b/>
                <w:sz w:val="16"/>
                <w:szCs w:val="16"/>
              </w:rPr>
              <w:t>ПОКУПАТЕЛЬ</w:t>
            </w:r>
          </w:p>
          <w:p w14:paraId="59C371EC" w14:textId="77777777" w:rsidR="00071D1C" w:rsidRPr="00F31A39" w:rsidRDefault="00AB4EAB" w:rsidP="00B46D58">
            <w:pPr>
              <w:widowControl w:val="0"/>
              <w:jc w:val="center"/>
              <w:rPr>
                <w:rFonts w:ascii="GHEA Grapalat" w:hAnsi="GHEA Grapalat"/>
                <w:sz w:val="16"/>
                <w:szCs w:val="16"/>
                <w:lang w:val="en-US"/>
              </w:rPr>
            </w:pPr>
            <w:r w:rsidRPr="00F31A39">
              <w:rPr>
                <w:rFonts w:ascii="GHEA Grapalat" w:hAnsi="GHEA Grapalat"/>
                <w:sz w:val="16"/>
                <w:szCs w:val="16"/>
                <w:lang w:val="en-US"/>
              </w:rPr>
              <w:t>______________________</w:t>
            </w:r>
          </w:p>
          <w:p w14:paraId="39F64AA5" w14:textId="77777777" w:rsidR="00071D1C" w:rsidRPr="00F31A39" w:rsidRDefault="00071D1C" w:rsidP="00B46D58">
            <w:pPr>
              <w:widowControl w:val="0"/>
              <w:spacing w:after="160"/>
              <w:jc w:val="center"/>
              <w:rPr>
                <w:rFonts w:ascii="GHEA Grapalat" w:hAnsi="GHEA Grapalat"/>
                <w:sz w:val="16"/>
                <w:szCs w:val="16"/>
              </w:rPr>
            </w:pPr>
            <w:r w:rsidRPr="00F31A39">
              <w:rPr>
                <w:rFonts w:ascii="GHEA Grapalat" w:hAnsi="GHEA Grapalat"/>
                <w:sz w:val="16"/>
                <w:szCs w:val="16"/>
              </w:rPr>
              <w:t>/подпись/</w:t>
            </w:r>
          </w:p>
          <w:p w14:paraId="389A6299" w14:textId="77777777" w:rsidR="00071D1C" w:rsidRPr="00F31A39" w:rsidRDefault="00071D1C" w:rsidP="00B46D58">
            <w:pPr>
              <w:widowControl w:val="0"/>
              <w:spacing w:after="160"/>
              <w:jc w:val="center"/>
              <w:rPr>
                <w:rFonts w:ascii="GHEA Grapalat" w:hAnsi="GHEA Grapalat"/>
                <w:sz w:val="16"/>
                <w:szCs w:val="16"/>
              </w:rPr>
            </w:pPr>
            <w:r w:rsidRPr="00F31A39">
              <w:rPr>
                <w:rFonts w:ascii="GHEA Grapalat" w:hAnsi="GHEA Grapalat"/>
                <w:sz w:val="16"/>
                <w:szCs w:val="16"/>
              </w:rPr>
              <w:t>М. П.</w:t>
            </w:r>
          </w:p>
        </w:tc>
        <w:tc>
          <w:tcPr>
            <w:tcW w:w="760" w:type="dxa"/>
          </w:tcPr>
          <w:p w14:paraId="15C56C70" w14:textId="77777777" w:rsidR="00071D1C" w:rsidRPr="00F31A39" w:rsidRDefault="00071D1C" w:rsidP="00B46D58">
            <w:pPr>
              <w:widowControl w:val="0"/>
              <w:spacing w:after="160"/>
              <w:jc w:val="center"/>
              <w:rPr>
                <w:rFonts w:ascii="GHEA Grapalat" w:hAnsi="GHEA Grapalat"/>
                <w:sz w:val="16"/>
                <w:szCs w:val="16"/>
              </w:rPr>
            </w:pPr>
          </w:p>
        </w:tc>
        <w:tc>
          <w:tcPr>
            <w:tcW w:w="4343" w:type="dxa"/>
          </w:tcPr>
          <w:p w14:paraId="51DDCAE5" w14:textId="77777777" w:rsidR="00071D1C" w:rsidRPr="00F31A39" w:rsidRDefault="00071D1C" w:rsidP="00B46D58">
            <w:pPr>
              <w:widowControl w:val="0"/>
              <w:spacing w:after="160"/>
              <w:jc w:val="center"/>
              <w:rPr>
                <w:rFonts w:ascii="GHEA Grapalat" w:hAnsi="GHEA Grapalat" w:cs="Sylfaen"/>
                <w:b/>
                <w:bCs/>
                <w:sz w:val="16"/>
                <w:szCs w:val="16"/>
              </w:rPr>
            </w:pPr>
            <w:r w:rsidRPr="00F31A39">
              <w:rPr>
                <w:rFonts w:ascii="GHEA Grapalat" w:hAnsi="GHEA Grapalat"/>
                <w:b/>
                <w:sz w:val="16"/>
                <w:szCs w:val="16"/>
              </w:rPr>
              <w:t>ПРОДАВЕЦ</w:t>
            </w:r>
          </w:p>
          <w:p w14:paraId="44BD9499" w14:textId="77777777" w:rsidR="00071D1C" w:rsidRPr="00F31A39" w:rsidRDefault="00AB4EAB" w:rsidP="00B46D58">
            <w:pPr>
              <w:widowControl w:val="0"/>
              <w:jc w:val="center"/>
              <w:rPr>
                <w:rFonts w:ascii="GHEA Grapalat" w:hAnsi="GHEA Grapalat"/>
                <w:sz w:val="16"/>
                <w:szCs w:val="16"/>
                <w:lang w:val="en-US"/>
              </w:rPr>
            </w:pPr>
            <w:r w:rsidRPr="00F31A39">
              <w:rPr>
                <w:rFonts w:ascii="GHEA Grapalat" w:hAnsi="GHEA Grapalat"/>
                <w:sz w:val="16"/>
                <w:szCs w:val="16"/>
                <w:lang w:val="en-US"/>
              </w:rPr>
              <w:t>______________________</w:t>
            </w:r>
          </w:p>
          <w:p w14:paraId="37FA9084" w14:textId="77777777" w:rsidR="00071D1C" w:rsidRPr="00F31A39" w:rsidRDefault="00071D1C" w:rsidP="00B46D58">
            <w:pPr>
              <w:widowControl w:val="0"/>
              <w:spacing w:after="160"/>
              <w:jc w:val="center"/>
              <w:rPr>
                <w:rFonts w:ascii="GHEA Grapalat" w:hAnsi="GHEA Grapalat"/>
                <w:sz w:val="16"/>
                <w:szCs w:val="16"/>
              </w:rPr>
            </w:pPr>
            <w:r w:rsidRPr="00F31A39">
              <w:rPr>
                <w:rFonts w:ascii="GHEA Grapalat" w:hAnsi="GHEA Grapalat"/>
                <w:sz w:val="16"/>
                <w:szCs w:val="16"/>
              </w:rPr>
              <w:t>/подпись/</w:t>
            </w:r>
          </w:p>
          <w:p w14:paraId="2286F71D" w14:textId="77777777" w:rsidR="00071D1C" w:rsidRPr="00F31A39" w:rsidRDefault="00071D1C" w:rsidP="00B46D58">
            <w:pPr>
              <w:widowControl w:val="0"/>
              <w:spacing w:after="160"/>
              <w:jc w:val="center"/>
              <w:rPr>
                <w:rFonts w:ascii="GHEA Grapalat" w:hAnsi="GHEA Grapalat"/>
                <w:sz w:val="16"/>
                <w:szCs w:val="16"/>
              </w:rPr>
            </w:pPr>
            <w:r w:rsidRPr="00F31A39">
              <w:rPr>
                <w:rFonts w:ascii="GHEA Grapalat" w:hAnsi="GHEA Grapalat"/>
                <w:sz w:val="16"/>
                <w:szCs w:val="16"/>
              </w:rPr>
              <w:t>М. П.</w:t>
            </w:r>
          </w:p>
        </w:tc>
      </w:tr>
    </w:tbl>
    <w:p w14:paraId="0547A280"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2831CAF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19441DA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531704B"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7E5D0BF4" w14:textId="77777777" w:rsidTr="007A2020">
        <w:trPr>
          <w:tblCellSpacing w:w="7" w:type="dxa"/>
          <w:jc w:val="center"/>
        </w:trPr>
        <w:tc>
          <w:tcPr>
            <w:tcW w:w="0" w:type="auto"/>
            <w:vAlign w:val="center"/>
          </w:tcPr>
          <w:p w14:paraId="34ADE00A"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0D789D9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6742D8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0A81A28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A45D789"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546A743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12F94CD5"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01053B9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0CC73F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E8894B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58BEA75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2527AE7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52A09217" w14:textId="77777777" w:rsidR="0038400D" w:rsidRPr="00B138F3" w:rsidRDefault="0038400D" w:rsidP="00B46D58">
      <w:pPr>
        <w:widowControl w:val="0"/>
        <w:spacing w:after="160"/>
        <w:ind w:firstLine="375"/>
        <w:rPr>
          <w:rFonts w:ascii="GHEA Grapalat" w:hAnsi="GHEA Grapalat"/>
          <w:iCs/>
        </w:rPr>
      </w:pPr>
    </w:p>
    <w:p w14:paraId="75115F55"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6833E0F"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3F09AC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206F3351"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65106E89"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426D5BE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786AA5F8"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2E6E1621"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053AD5B"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1F2BFB1" w14:textId="77777777" w:rsidTr="00AB4EAB">
        <w:trPr>
          <w:jc w:val="center"/>
        </w:trPr>
        <w:tc>
          <w:tcPr>
            <w:tcW w:w="442" w:type="dxa"/>
            <w:vMerge w:val="restart"/>
            <w:shd w:val="clear" w:color="auto" w:fill="auto"/>
            <w:vAlign w:val="center"/>
          </w:tcPr>
          <w:p w14:paraId="352E4CD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4C4659E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B78C66F" w14:textId="77777777" w:rsidTr="00AB4EAB">
        <w:trPr>
          <w:jc w:val="center"/>
        </w:trPr>
        <w:tc>
          <w:tcPr>
            <w:tcW w:w="442" w:type="dxa"/>
            <w:vMerge/>
            <w:shd w:val="clear" w:color="auto" w:fill="auto"/>
          </w:tcPr>
          <w:p w14:paraId="18B0B08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4D722DD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3054C3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3ED3790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1D6779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BB63C89"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93D3076"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27D3AD9" w14:textId="77777777" w:rsidTr="00AB4EAB">
        <w:trPr>
          <w:trHeight w:val="1105"/>
          <w:jc w:val="center"/>
        </w:trPr>
        <w:tc>
          <w:tcPr>
            <w:tcW w:w="442" w:type="dxa"/>
            <w:vMerge/>
            <w:tcBorders>
              <w:bottom w:val="single" w:sz="4" w:space="0" w:color="auto"/>
            </w:tcBorders>
            <w:shd w:val="clear" w:color="auto" w:fill="auto"/>
          </w:tcPr>
          <w:p w14:paraId="3361403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4E8E75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6600471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33B3ACD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EFBC25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6B5BBA4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9062FD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D6693F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34829E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2D64029D" w14:textId="77777777" w:rsidTr="00AB4EAB">
        <w:trPr>
          <w:jc w:val="center"/>
        </w:trPr>
        <w:tc>
          <w:tcPr>
            <w:tcW w:w="442" w:type="dxa"/>
            <w:shd w:val="clear" w:color="auto" w:fill="auto"/>
            <w:vAlign w:val="center"/>
          </w:tcPr>
          <w:p w14:paraId="394750D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FF49F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689346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38ABA8C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2C76F34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6A60810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1341C76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D8B6B3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489C40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2A6F79A" w14:textId="77777777" w:rsidTr="00AB4EAB">
        <w:trPr>
          <w:jc w:val="center"/>
        </w:trPr>
        <w:tc>
          <w:tcPr>
            <w:tcW w:w="442" w:type="dxa"/>
            <w:shd w:val="clear" w:color="auto" w:fill="auto"/>
          </w:tcPr>
          <w:p w14:paraId="70C501C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0E1E05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46975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CCBADE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0CDBF4D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D4D18E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1C20B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C497B8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3A14950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1A75ADA8" w14:textId="77777777" w:rsidR="0038400D" w:rsidRPr="00B138F3" w:rsidRDefault="0038400D" w:rsidP="00B46D58">
      <w:pPr>
        <w:widowControl w:val="0"/>
        <w:spacing w:after="160"/>
        <w:ind w:firstLine="375"/>
        <w:jc w:val="both"/>
        <w:rPr>
          <w:rFonts w:ascii="GHEA Grapalat" w:hAnsi="GHEA Grapalat" w:cs="Arial"/>
          <w:iCs/>
          <w:lang w:val="en-US"/>
        </w:rPr>
      </w:pPr>
    </w:p>
    <w:p w14:paraId="2F93D049"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54AA5A9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7D1D001" w14:textId="77777777" w:rsidTr="007A2020">
        <w:trPr>
          <w:trHeight w:val="266"/>
          <w:tblCellSpacing w:w="7" w:type="dxa"/>
          <w:jc w:val="center"/>
        </w:trPr>
        <w:tc>
          <w:tcPr>
            <w:tcW w:w="0" w:type="auto"/>
            <w:vAlign w:val="center"/>
          </w:tcPr>
          <w:p w14:paraId="2661ECB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15C2A8C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2EC73371" w14:textId="77777777" w:rsidTr="007A2020">
        <w:trPr>
          <w:trHeight w:val="473"/>
          <w:tblCellSpacing w:w="7" w:type="dxa"/>
          <w:jc w:val="center"/>
        </w:trPr>
        <w:tc>
          <w:tcPr>
            <w:tcW w:w="0" w:type="auto"/>
            <w:vAlign w:val="center"/>
          </w:tcPr>
          <w:p w14:paraId="77259DE9"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927F4E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CEADBC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8FDE1AB"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7E943624" w14:textId="77777777" w:rsidTr="007A2020">
        <w:trPr>
          <w:trHeight w:val="503"/>
          <w:tblCellSpacing w:w="7" w:type="dxa"/>
          <w:jc w:val="center"/>
        </w:trPr>
        <w:tc>
          <w:tcPr>
            <w:tcW w:w="0" w:type="auto"/>
            <w:vAlign w:val="center"/>
          </w:tcPr>
          <w:p w14:paraId="2B0D331E"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346EE12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1CC0C4E1"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A4D9D31"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C317461" w14:textId="77777777" w:rsidTr="007A2020">
        <w:trPr>
          <w:trHeight w:val="281"/>
          <w:tblCellSpacing w:w="7" w:type="dxa"/>
          <w:jc w:val="center"/>
        </w:trPr>
        <w:tc>
          <w:tcPr>
            <w:tcW w:w="0" w:type="auto"/>
            <w:vAlign w:val="center"/>
          </w:tcPr>
          <w:p w14:paraId="16EDFF0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435CDA5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704A843A" w14:textId="77777777" w:rsidR="00196F14" w:rsidRPr="00B138F3" w:rsidRDefault="00196F14" w:rsidP="00B46D58">
      <w:pPr>
        <w:widowControl w:val="0"/>
        <w:spacing w:after="160"/>
        <w:jc w:val="right"/>
        <w:rPr>
          <w:rFonts w:ascii="GHEA Grapalat" w:hAnsi="GHEA Grapalat" w:cs="Sylfaen"/>
          <w:b/>
        </w:rPr>
      </w:pPr>
    </w:p>
    <w:p w14:paraId="75BFA0D9"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538AA7BB"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951975D"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1A2889E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203E2DF8"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0C76438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30099A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7B72BE97"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7C068F8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2BD24CE"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4D39C8EE"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3CDE20F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0A44B2D"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9E4B8D8"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34CA6BD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693F27C"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61F0D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4980D6B"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8479471"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D169356"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540C0DD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051127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13F0D7D"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AF56AB9"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65DB6DF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D7C4B72"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46739CB"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0F172" w14:textId="77777777" w:rsidR="00071D1C" w:rsidRPr="00B138F3" w:rsidRDefault="00071D1C" w:rsidP="00B46D58">
            <w:pPr>
              <w:widowControl w:val="0"/>
              <w:spacing w:after="120"/>
              <w:jc w:val="center"/>
              <w:rPr>
                <w:rFonts w:ascii="GHEA Grapalat" w:hAnsi="GHEA Grapalat" w:cs="Sylfaen"/>
                <w:sz w:val="20"/>
                <w:szCs w:val="20"/>
              </w:rPr>
            </w:pPr>
          </w:p>
        </w:tc>
      </w:tr>
    </w:tbl>
    <w:p w14:paraId="2E1593FD"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CDB17C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4C2C9A24" w14:textId="77777777" w:rsidR="00B138F3" w:rsidRDefault="00B138F3" w:rsidP="00B138F3">
      <w:pPr>
        <w:rPr>
          <w:rFonts w:ascii="GHEA Grapalat" w:hAnsi="GHEA Grapalat"/>
        </w:rPr>
      </w:pPr>
      <w:r>
        <w:rPr>
          <w:rFonts w:ascii="GHEA Grapalat" w:hAnsi="GHEA Grapalat"/>
        </w:rPr>
        <w:t xml:space="preserve">                                                       </w:t>
      </w:r>
    </w:p>
    <w:p w14:paraId="66223749"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9AFCE0D"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12344DFF" w14:textId="77777777" w:rsidTr="007072C5">
        <w:tc>
          <w:tcPr>
            <w:tcW w:w="4450" w:type="dxa"/>
          </w:tcPr>
          <w:p w14:paraId="78809D17"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917696C"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BA0E98E"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672CD615"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A1A535C" w14:textId="77777777" w:rsidTr="00E22E51">
        <w:trPr>
          <w:tblCellSpacing w:w="7" w:type="dxa"/>
          <w:jc w:val="center"/>
        </w:trPr>
        <w:tc>
          <w:tcPr>
            <w:tcW w:w="0" w:type="auto"/>
            <w:vAlign w:val="center"/>
          </w:tcPr>
          <w:p w14:paraId="3E1DDA3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1A4A449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2E36BE1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527FCC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6AFDCED3" w14:textId="77777777" w:rsidTr="00E22E51">
        <w:trPr>
          <w:tblCellSpacing w:w="7" w:type="dxa"/>
          <w:jc w:val="center"/>
        </w:trPr>
        <w:tc>
          <w:tcPr>
            <w:tcW w:w="0" w:type="auto"/>
            <w:vAlign w:val="center"/>
          </w:tcPr>
          <w:p w14:paraId="0EFCD92D"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1524444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B5C22B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8ACDF43"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25F46B6A"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527C3" w14:textId="77777777" w:rsidR="00280003" w:rsidRDefault="00280003">
      <w:r>
        <w:separator/>
      </w:r>
    </w:p>
  </w:endnote>
  <w:endnote w:type="continuationSeparator" w:id="0">
    <w:p w14:paraId="44206716" w14:textId="77777777" w:rsidR="00280003" w:rsidRDefault="0028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Franklin Gothic Medium Cond">
    <w:panose1 w:val="020B06060304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4860FE6" w14:textId="77777777" w:rsidR="008764CA" w:rsidRPr="00C861E9" w:rsidRDefault="00E62464">
        <w:pPr>
          <w:pStyle w:val="a5"/>
          <w:jc w:val="center"/>
          <w:rPr>
            <w:rFonts w:ascii="GHEA Grapalat" w:hAnsi="GHEA Grapalat"/>
            <w:sz w:val="24"/>
            <w:szCs w:val="24"/>
          </w:rPr>
        </w:pPr>
        <w:r w:rsidRPr="00C861E9">
          <w:rPr>
            <w:rFonts w:ascii="GHEA Grapalat" w:hAnsi="GHEA Grapalat"/>
            <w:sz w:val="24"/>
            <w:szCs w:val="24"/>
          </w:rPr>
          <w:fldChar w:fldCharType="begin"/>
        </w:r>
        <w:r w:rsidR="008764C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E6CFD">
          <w:rPr>
            <w:rFonts w:ascii="GHEA Grapalat" w:hAnsi="GHEA Grapalat"/>
            <w:noProof/>
            <w:sz w:val="24"/>
            <w:szCs w:val="24"/>
          </w:rPr>
          <w:t>102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A2CAF" w14:textId="77777777" w:rsidR="00280003" w:rsidRDefault="00280003">
      <w:r>
        <w:separator/>
      </w:r>
    </w:p>
  </w:footnote>
  <w:footnote w:type="continuationSeparator" w:id="0">
    <w:p w14:paraId="5F25DEE7" w14:textId="77777777" w:rsidR="00280003" w:rsidRDefault="00280003">
      <w:r>
        <w:continuationSeparator/>
      </w:r>
    </w:p>
  </w:footnote>
  <w:footnote w:id="1">
    <w:p w14:paraId="5998A761" w14:textId="77777777" w:rsidR="008764CA" w:rsidRPr="00ED3BA4" w:rsidRDefault="008764CA"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505A0B4E" w14:textId="77777777" w:rsidR="008764CA" w:rsidRPr="008842CE" w:rsidRDefault="008764CA"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9708BB9" w14:textId="77777777" w:rsidR="008764CA" w:rsidRPr="00541313" w:rsidRDefault="008764CA"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5DAD109F" w14:textId="77777777" w:rsidR="008764CA" w:rsidRPr="00DB4FE3" w:rsidRDefault="008764CA"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53638A7D" w14:textId="77777777" w:rsidR="008764CA" w:rsidRPr="00DB4FE3" w:rsidRDefault="008764CA"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2CC4B860" w14:textId="77777777" w:rsidR="008764CA" w:rsidRDefault="008764CA"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11E201FC" w14:textId="77777777" w:rsidR="008764CA" w:rsidRPr="00D3436F" w:rsidRDefault="008764CA"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2672E27C" w14:textId="77777777" w:rsidR="008764CA" w:rsidRPr="008842CE" w:rsidRDefault="008764CA" w:rsidP="001831C4">
      <w:pPr>
        <w:pStyle w:val="af2"/>
        <w:widowControl w:val="0"/>
        <w:jc w:val="both"/>
        <w:rPr>
          <w:rFonts w:ascii="GHEA Grapalat" w:hAnsi="GHEA Grapalat"/>
          <w:lang w:val="af-ZA"/>
        </w:rPr>
      </w:pPr>
    </w:p>
    <w:p w14:paraId="206782E5" w14:textId="77777777" w:rsidR="008764CA" w:rsidRPr="008842CE" w:rsidRDefault="008764CA" w:rsidP="008842CE">
      <w:pPr>
        <w:pStyle w:val="af2"/>
        <w:widowControl w:val="0"/>
        <w:jc w:val="both"/>
        <w:rPr>
          <w:rFonts w:ascii="GHEA Grapalat" w:hAnsi="GHEA Grapalat"/>
          <w:lang w:val="af-ZA"/>
        </w:rPr>
      </w:pPr>
    </w:p>
  </w:footnote>
  <w:footnote w:id="4">
    <w:p w14:paraId="3E15487C" w14:textId="77777777" w:rsidR="008764CA" w:rsidRPr="00CD6B60" w:rsidRDefault="008764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18A86DA" w14:textId="77777777" w:rsidR="008764CA" w:rsidRPr="00CD6B60" w:rsidRDefault="008764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A642FD0" w14:textId="77777777" w:rsidR="008764CA" w:rsidRPr="00CD6B60" w:rsidRDefault="008764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08B1782" w14:textId="77777777" w:rsidR="008764CA" w:rsidRPr="00CD6B60" w:rsidRDefault="008764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73117AA4" w14:textId="77777777" w:rsidR="008764CA" w:rsidRPr="00CA2B01" w:rsidRDefault="008764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09ACA10" w14:textId="77777777" w:rsidR="008764CA" w:rsidRPr="00CA2B01" w:rsidRDefault="008764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D4676CB" w14:textId="77777777" w:rsidR="008764CA" w:rsidRPr="00CA2B01" w:rsidRDefault="008764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14:paraId="23481F51" w14:textId="77777777" w:rsidR="008764CA" w:rsidRPr="0034222E" w:rsidDel="00932115" w:rsidRDefault="008764CA"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14:paraId="20E63600" w14:textId="77777777" w:rsidR="008764CA" w:rsidRPr="00D3436F" w:rsidRDefault="008764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3AB27418" w14:textId="77777777" w:rsidR="008764CA" w:rsidRPr="000811C1" w:rsidRDefault="008764CA">
      <w:pPr>
        <w:pStyle w:val="af2"/>
        <w:rPr>
          <w:rFonts w:asciiTheme="minorHAnsi" w:hAnsiTheme="minorHAnsi"/>
        </w:rPr>
      </w:pPr>
    </w:p>
  </w:footnote>
  <w:footnote w:id="8">
    <w:p w14:paraId="6B1C8B3E" w14:textId="77777777" w:rsidR="008764CA" w:rsidRDefault="008764CA" w:rsidP="00AA4D5E">
      <w:pPr>
        <w:pStyle w:val="af2"/>
        <w:jc w:val="both"/>
        <w:rPr>
          <w:ins w:id="4"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4116B126" w14:textId="77777777" w:rsidR="008764CA" w:rsidRDefault="008764CA"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1E96E0BD" w14:textId="77777777" w:rsidR="008764CA" w:rsidRPr="00EE76ED" w:rsidRDefault="008764CA"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1D3875A6" w14:textId="77777777" w:rsidR="008764CA" w:rsidRPr="002C2499" w:rsidRDefault="008764CA" w:rsidP="00AA4D5E">
      <w:pPr>
        <w:pStyle w:val="af2"/>
        <w:jc w:val="both"/>
      </w:pPr>
    </w:p>
    <w:p w14:paraId="1A06239E" w14:textId="77777777" w:rsidR="008764CA" w:rsidRPr="000811C1" w:rsidRDefault="008764CA">
      <w:pPr>
        <w:pStyle w:val="af2"/>
        <w:rPr>
          <w:rFonts w:asciiTheme="minorHAnsi" w:hAnsiTheme="minorHAnsi"/>
        </w:rPr>
      </w:pPr>
    </w:p>
  </w:footnote>
  <w:footnote w:id="9">
    <w:p w14:paraId="789134B8" w14:textId="77777777" w:rsidR="008764CA" w:rsidRPr="00FE2AA4" w:rsidRDefault="008764CA">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75A06C41" w14:textId="77777777" w:rsidR="008764CA" w:rsidRPr="008842CE" w:rsidRDefault="008764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65EBBB" w14:textId="77777777" w:rsidR="008764CA" w:rsidRPr="000811C1" w:rsidRDefault="008764CA">
      <w:pPr>
        <w:pStyle w:val="af2"/>
        <w:rPr>
          <w:lang w:val="af-ZA"/>
        </w:rPr>
      </w:pPr>
    </w:p>
  </w:footnote>
  <w:footnote w:id="11">
    <w:p w14:paraId="2F1130FD" w14:textId="77777777" w:rsidR="008764CA" w:rsidRDefault="008764CA" w:rsidP="00636142">
      <w:pPr>
        <w:pStyle w:val="af2"/>
        <w:jc w:val="both"/>
        <w:rPr>
          <w:rFonts w:ascii="GHEA Grapalat" w:hAnsi="GHEA Grapalat"/>
          <w:i/>
          <w:lang w:val="hy-AM"/>
        </w:rPr>
      </w:pPr>
    </w:p>
    <w:p w14:paraId="41911B66" w14:textId="77777777" w:rsidR="008764CA" w:rsidRPr="002227A9" w:rsidRDefault="008764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76D4E873" w14:textId="77777777" w:rsidR="008764CA" w:rsidRPr="00636142" w:rsidRDefault="008764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0E68028" w14:textId="77777777" w:rsidR="008764CA" w:rsidRPr="0092041F" w:rsidRDefault="008764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05CF6C74" w14:textId="77777777" w:rsidR="008764CA" w:rsidRPr="0092041F" w:rsidRDefault="008764CA" w:rsidP="00C67FAB">
      <w:pPr>
        <w:pStyle w:val="af2"/>
        <w:jc w:val="both"/>
        <w:rPr>
          <w:rFonts w:ascii="GHEA Grapalat" w:hAnsi="GHEA Grapalat"/>
          <w:i/>
        </w:rPr>
      </w:pPr>
    </w:p>
  </w:footnote>
  <w:footnote w:id="12">
    <w:p w14:paraId="01806387" w14:textId="77777777" w:rsidR="008764CA" w:rsidRPr="004A4643" w:rsidRDefault="008764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3">
    <w:p w14:paraId="3576ED2A" w14:textId="77777777" w:rsidR="008764CA" w:rsidRPr="008E4439" w:rsidRDefault="008764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E7523CD" w14:textId="77777777" w:rsidR="008764CA" w:rsidRPr="000811C1" w:rsidRDefault="008764CA" w:rsidP="0027573B">
      <w:pPr>
        <w:pStyle w:val="af2"/>
        <w:rPr>
          <w:rFonts w:ascii="Sylfaen" w:hAnsi="Sylfaen"/>
          <w:sz w:val="18"/>
          <w:szCs w:val="18"/>
        </w:rPr>
      </w:pPr>
    </w:p>
  </w:footnote>
  <w:footnote w:id="14">
    <w:p w14:paraId="5EEB2F9C" w14:textId="77777777" w:rsidR="008764CA" w:rsidRPr="00A31673" w:rsidRDefault="008764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7F8E6017" w14:textId="77777777" w:rsidR="008764CA" w:rsidRPr="00DE7706" w:rsidRDefault="008764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14:paraId="14094C31" w14:textId="77777777" w:rsidR="008764CA" w:rsidRPr="008416BA" w:rsidRDefault="008764CA"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3BCB4C4" w14:textId="77777777" w:rsidR="008764CA" w:rsidRDefault="008764CA" w:rsidP="006B3E56">
      <w:pPr>
        <w:jc w:val="both"/>
      </w:pPr>
    </w:p>
    <w:p w14:paraId="396F8930" w14:textId="77777777" w:rsidR="008764CA" w:rsidRPr="008B70EB" w:rsidRDefault="008764CA"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06EEC2F1" w14:textId="77777777" w:rsidR="008764CA" w:rsidRPr="008B70EB" w:rsidRDefault="008764CA"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10B95C7D" w14:textId="77777777" w:rsidR="008764CA" w:rsidRPr="008B70EB" w:rsidRDefault="008764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21DDF15" w14:textId="77777777" w:rsidR="008764CA" w:rsidRDefault="008764CA" w:rsidP="00637230">
      <w:pPr>
        <w:jc w:val="both"/>
        <w:rPr>
          <w:rFonts w:asciiTheme="minorHAnsi" w:hAnsiTheme="minorHAnsi"/>
          <w:lang w:val="af-ZA"/>
        </w:rPr>
      </w:pPr>
    </w:p>
  </w:footnote>
  <w:footnote w:id="17">
    <w:p w14:paraId="3F0400E5" w14:textId="77777777" w:rsidR="008764CA" w:rsidRPr="00DC619D" w:rsidRDefault="008764CA"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17A329FC" w14:textId="77777777" w:rsidR="008764CA" w:rsidRPr="00D3436F" w:rsidRDefault="008764C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98E6563" w14:textId="77777777" w:rsidR="008764CA" w:rsidRPr="00D3436F" w:rsidRDefault="008764CA">
      <w:pPr>
        <w:pStyle w:val="af2"/>
        <w:rPr>
          <w:lang w:val="es-ES"/>
        </w:rPr>
      </w:pPr>
    </w:p>
  </w:footnote>
  <w:footnote w:id="19">
    <w:p w14:paraId="16D473B0" w14:textId="77777777" w:rsidR="008764CA" w:rsidRPr="008842CE" w:rsidRDefault="008764CA"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F66EFEA" w14:textId="77777777" w:rsidR="008764CA" w:rsidRPr="008842CE" w:rsidRDefault="008764CA" w:rsidP="003D2FE2">
      <w:pPr>
        <w:pStyle w:val="af2"/>
        <w:jc w:val="both"/>
        <w:rPr>
          <w:rFonts w:ascii="GHEA Grapalat" w:hAnsi="GHEA Grapalat"/>
        </w:rPr>
      </w:pPr>
    </w:p>
  </w:footnote>
  <w:footnote w:id="20">
    <w:p w14:paraId="5B0EE110" w14:textId="77777777" w:rsidR="008764CA" w:rsidRPr="008842CE" w:rsidRDefault="008764CA" w:rsidP="003D2FE2">
      <w:pPr>
        <w:pStyle w:val="af2"/>
        <w:jc w:val="both"/>
      </w:pPr>
    </w:p>
  </w:footnote>
  <w:footnote w:id="21">
    <w:p w14:paraId="64DD02CB" w14:textId="77777777" w:rsidR="008764CA" w:rsidRPr="008842CE" w:rsidRDefault="008764CA" w:rsidP="000A214C">
      <w:pPr>
        <w:pStyle w:val="af2"/>
        <w:jc w:val="both"/>
      </w:pPr>
    </w:p>
  </w:footnote>
  <w:footnote w:id="22">
    <w:p w14:paraId="0DC119BD" w14:textId="77777777" w:rsidR="008764CA" w:rsidRDefault="008764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4052208" w14:textId="77777777" w:rsidR="008764CA" w:rsidRPr="00F21C0D" w:rsidRDefault="008764CA" w:rsidP="00D3436F">
      <w:pPr>
        <w:pStyle w:val="af2"/>
        <w:widowControl w:val="0"/>
        <w:jc w:val="both"/>
        <w:rPr>
          <w:lang w:val="hy-AM"/>
        </w:rPr>
      </w:pPr>
    </w:p>
  </w:footnote>
  <w:footnote w:id="23">
    <w:p w14:paraId="13F7537E" w14:textId="77777777" w:rsidR="008764CA" w:rsidRDefault="008764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124AC04C" w14:textId="77777777" w:rsidR="008764CA" w:rsidRDefault="008764CA" w:rsidP="005E52ED">
      <w:pPr>
        <w:pStyle w:val="af2"/>
        <w:widowControl w:val="0"/>
        <w:jc w:val="both"/>
        <w:rPr>
          <w:rFonts w:ascii="GHEA Grapalat" w:hAnsi="GHEA Grapalat"/>
          <w:i/>
        </w:rPr>
      </w:pPr>
    </w:p>
    <w:p w14:paraId="58BFEDF0" w14:textId="77777777" w:rsidR="008764CA" w:rsidRDefault="008764CA" w:rsidP="005E52ED">
      <w:pPr>
        <w:pStyle w:val="af2"/>
        <w:widowControl w:val="0"/>
        <w:jc w:val="both"/>
        <w:rPr>
          <w:rFonts w:ascii="GHEA Grapalat" w:hAnsi="GHEA Grapalat"/>
          <w:i/>
        </w:rPr>
      </w:pPr>
    </w:p>
    <w:p w14:paraId="5617F138" w14:textId="77777777" w:rsidR="008764CA" w:rsidRPr="00EB336B" w:rsidRDefault="008764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F8DD3CC" w14:textId="77777777" w:rsidR="008764CA" w:rsidRPr="00D3436F" w:rsidRDefault="008764CA">
      <w:pPr>
        <w:pStyle w:val="af2"/>
        <w:rPr>
          <w:lang w:val="hy-AM"/>
        </w:rPr>
      </w:pPr>
    </w:p>
  </w:footnote>
  <w:footnote w:id="24">
    <w:p w14:paraId="2F032CE0" w14:textId="77777777" w:rsidR="008764CA" w:rsidRPr="008842CE" w:rsidRDefault="008764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7DD5947" w14:textId="77777777" w:rsidR="008764CA" w:rsidRPr="00E85250" w:rsidRDefault="008764CA" w:rsidP="00D90640">
      <w:pPr>
        <w:widowControl w:val="0"/>
        <w:spacing w:after="160" w:line="360" w:lineRule="auto"/>
        <w:ind w:firstLine="709"/>
        <w:jc w:val="both"/>
        <w:rPr>
          <w:rFonts w:ascii="GHEA Grapalat" w:hAnsi="GHEA Grapalat"/>
          <w:lang w:val="hy-AM"/>
        </w:rPr>
      </w:pPr>
    </w:p>
    <w:p w14:paraId="71B6D2B4" w14:textId="77777777" w:rsidR="008764CA" w:rsidRPr="00D3436F" w:rsidRDefault="008764CA">
      <w:pPr>
        <w:pStyle w:val="af2"/>
        <w:rPr>
          <w:lang w:val="hy-AM"/>
        </w:rPr>
      </w:pPr>
    </w:p>
  </w:footnote>
  <w:footnote w:id="25">
    <w:p w14:paraId="0DBE4266" w14:textId="77777777" w:rsidR="008764CA" w:rsidRPr="00402BC3" w:rsidRDefault="008764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705F209" w14:textId="77777777" w:rsidR="008764CA" w:rsidRPr="00552088" w:rsidRDefault="008764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A2318D7" w14:textId="77777777" w:rsidR="008764CA" w:rsidRPr="00D3436F" w:rsidRDefault="008764CA">
      <w:pPr>
        <w:pStyle w:val="af2"/>
        <w:rPr>
          <w:lang w:val="hy-AM"/>
        </w:rPr>
      </w:pPr>
    </w:p>
  </w:footnote>
  <w:footnote w:id="26">
    <w:p w14:paraId="4F7CB437" w14:textId="77777777" w:rsidR="008764CA" w:rsidRPr="008842CE" w:rsidRDefault="008764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E1A8016" w14:textId="77777777" w:rsidR="008764CA" w:rsidRPr="00D3436F" w:rsidRDefault="008764CA">
      <w:pPr>
        <w:pStyle w:val="af2"/>
        <w:rPr>
          <w:lang w:val="hy-AM"/>
        </w:rPr>
      </w:pPr>
    </w:p>
  </w:footnote>
  <w:footnote w:id="27">
    <w:p w14:paraId="59B0D197" w14:textId="77777777" w:rsidR="008764CA" w:rsidRPr="00D3436F" w:rsidRDefault="008764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6F656299" w14:textId="77777777" w:rsidR="008764CA" w:rsidRPr="008842CE" w:rsidRDefault="008764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F847222" w14:textId="77777777" w:rsidR="008764CA" w:rsidRPr="00D3436F" w:rsidRDefault="008764CA">
      <w:pPr>
        <w:pStyle w:val="af2"/>
        <w:rPr>
          <w:lang w:val="hy-AM"/>
        </w:rPr>
      </w:pPr>
    </w:p>
  </w:footnote>
  <w:footnote w:id="29">
    <w:p w14:paraId="371B4138" w14:textId="77777777" w:rsidR="008764CA" w:rsidRPr="008842CE" w:rsidRDefault="008764CA"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BA1C408" w14:textId="77777777" w:rsidR="008764CA" w:rsidRPr="008842CE" w:rsidRDefault="008764CA"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7EA33B4" w14:textId="77777777" w:rsidR="008764CA" w:rsidRPr="00D3436F" w:rsidRDefault="008764CA">
      <w:pPr>
        <w:pStyle w:val="af2"/>
        <w:rPr>
          <w:lang w:val="hy-AM"/>
        </w:rPr>
      </w:pPr>
    </w:p>
  </w:footnote>
  <w:footnote w:id="30">
    <w:p w14:paraId="6ECE878F" w14:textId="77777777" w:rsidR="008764CA" w:rsidRPr="00E861BF" w:rsidRDefault="008764CA"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1">
    <w:p w14:paraId="04336CDE" w14:textId="77777777" w:rsidR="008764CA" w:rsidRPr="00E861BF" w:rsidRDefault="008764CA" w:rsidP="003300AC">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32">
    <w:p w14:paraId="43E43420" w14:textId="77777777" w:rsidR="008764CA" w:rsidRPr="008842CE" w:rsidRDefault="008764CA"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3">
    <w:p w14:paraId="24B0814D" w14:textId="77777777" w:rsidR="008764CA" w:rsidRPr="008842CE" w:rsidRDefault="008764CA"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1"/>
  </w:num>
  <w:num w:numId="5">
    <w:abstractNumId w:val="0"/>
  </w:num>
  <w:num w:numId="6">
    <w:abstractNumId w:val="3"/>
  </w:num>
  <w:num w:numId="7">
    <w:abstractNumId w:val="9"/>
  </w:num>
  <w:num w:numId="8">
    <w:abstractNumId w:val="7"/>
  </w:num>
  <w:num w:numId="9">
    <w:abstractNumId w:val="8"/>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BCB"/>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50A"/>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5F67"/>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003"/>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00AC"/>
    <w:rsid w:val="0033253D"/>
    <w:rsid w:val="00333314"/>
    <w:rsid w:val="00333B85"/>
    <w:rsid w:val="00334564"/>
    <w:rsid w:val="003347CE"/>
    <w:rsid w:val="0033571F"/>
    <w:rsid w:val="00335972"/>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6CFD"/>
    <w:rsid w:val="003E7802"/>
    <w:rsid w:val="003F1EEA"/>
    <w:rsid w:val="003F208A"/>
    <w:rsid w:val="003F22D8"/>
    <w:rsid w:val="003F264A"/>
    <w:rsid w:val="003F2899"/>
    <w:rsid w:val="003F28E4"/>
    <w:rsid w:val="003F300B"/>
    <w:rsid w:val="003F4583"/>
    <w:rsid w:val="003F4C5E"/>
    <w:rsid w:val="003F546F"/>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4FF3"/>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30A"/>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2D7B"/>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393"/>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0E85"/>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26A"/>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3D0F"/>
    <w:rsid w:val="00614934"/>
    <w:rsid w:val="0061522D"/>
    <w:rsid w:val="006154C5"/>
    <w:rsid w:val="00615570"/>
    <w:rsid w:val="00615B35"/>
    <w:rsid w:val="006168C7"/>
    <w:rsid w:val="006173D4"/>
    <w:rsid w:val="00617764"/>
    <w:rsid w:val="00617A6E"/>
    <w:rsid w:val="0062023F"/>
    <w:rsid w:val="0062057D"/>
    <w:rsid w:val="00621255"/>
    <w:rsid w:val="00621398"/>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137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3C9F"/>
    <w:rsid w:val="006C47F0"/>
    <w:rsid w:val="006C52B3"/>
    <w:rsid w:val="006C679A"/>
    <w:rsid w:val="006C7263"/>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1E9E"/>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4F71"/>
    <w:rsid w:val="007C55BD"/>
    <w:rsid w:val="007C5F44"/>
    <w:rsid w:val="007C6CF3"/>
    <w:rsid w:val="007C6F4D"/>
    <w:rsid w:val="007D02FE"/>
    <w:rsid w:val="007D0927"/>
    <w:rsid w:val="007D0C96"/>
    <w:rsid w:val="007D1008"/>
    <w:rsid w:val="007D1213"/>
    <w:rsid w:val="007D12B1"/>
    <w:rsid w:val="007D13EE"/>
    <w:rsid w:val="007D1692"/>
    <w:rsid w:val="007D16BB"/>
    <w:rsid w:val="007D29D8"/>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4D84"/>
    <w:rsid w:val="007F503F"/>
    <w:rsid w:val="007F5A5F"/>
    <w:rsid w:val="007F5C11"/>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453"/>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4CA"/>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172"/>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4F6B"/>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3B3"/>
    <w:rsid w:val="009865B0"/>
    <w:rsid w:val="009873F3"/>
    <w:rsid w:val="00987E76"/>
    <w:rsid w:val="00990375"/>
    <w:rsid w:val="009903D0"/>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4CFB"/>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27D"/>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BA4"/>
    <w:rsid w:val="00B30994"/>
    <w:rsid w:val="00B31881"/>
    <w:rsid w:val="00B32124"/>
    <w:rsid w:val="00B325AF"/>
    <w:rsid w:val="00B32C46"/>
    <w:rsid w:val="00B333DF"/>
    <w:rsid w:val="00B351F5"/>
    <w:rsid w:val="00B35873"/>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1EC9"/>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2F92"/>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68A"/>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071"/>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464"/>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3E55"/>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1A39"/>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6E16"/>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9BBCD2"/>
  <w15:docId w15:val="{D76195B8-C5E5-43D2-9C12-CFF00714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uiPriority w:val="99"/>
    <w:semiHidden/>
    <w:rsid w:val="00096865"/>
    <w:rPr>
      <w:rFonts w:ascii="Times Armenian" w:hAnsi="Times Armenian"/>
      <w:sz w:val="20"/>
      <w:szCs w:val="20"/>
    </w:rPr>
  </w:style>
  <w:style w:type="character" w:customStyle="1" w:styleId="af3">
    <w:name w:val="Текст сноски Знак"/>
    <w:link w:val="af2"/>
    <w:uiPriority w:val="99"/>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basedOn w:val="a0"/>
    <w:link w:val="af8"/>
    <w:semiHidden/>
    <w:rsid w:val="003300AC"/>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3300AC"/>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basedOn w:val="a0"/>
    <w:link w:val="afc"/>
    <w:semiHidden/>
    <w:rsid w:val="003300AC"/>
    <w:rPr>
      <w:rFonts w:ascii="Times Armenian" w:hAnsi="Times Armenian"/>
    </w:rPr>
  </w:style>
  <w:style w:type="character" w:styleId="afe">
    <w:name w:val="endnote reference"/>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3300AC"/>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paragraph" w:customStyle="1" w:styleId="110">
    <w:name w:val="Указатель 11"/>
    <w:basedOn w:val="a"/>
    <w:rsid w:val="003300AC"/>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3300AC"/>
    <w:pPr>
      <w:suppressAutoHyphens/>
      <w:spacing w:line="100" w:lineRule="atLeast"/>
    </w:pPr>
    <w:rPr>
      <w:kern w:val="1"/>
      <w:sz w:val="20"/>
      <w:szCs w:val="20"/>
      <w:lang w:val="en-AU" w:eastAsia="ar-SA" w:bidi="ar-SA"/>
    </w:rPr>
  </w:style>
  <w:style w:type="character" w:customStyle="1" w:styleId="CharChar4">
    <w:name w:val="Char Char4"/>
    <w:locked/>
    <w:rsid w:val="003300AC"/>
    <w:rPr>
      <w:sz w:val="24"/>
      <w:szCs w:val="24"/>
      <w:lang w:val="en-US" w:eastAsia="en-US" w:bidi="ar-SA"/>
    </w:rPr>
  </w:style>
  <w:style w:type="character" w:customStyle="1" w:styleId="CharCharChar1">
    <w:name w:val="Char Char Char1"/>
    <w:rsid w:val="003300AC"/>
    <w:rPr>
      <w:rFonts w:ascii="Arial LatArm" w:hAnsi="Arial LatArm"/>
      <w:sz w:val="24"/>
      <w:lang w:eastAsia="ru-RU"/>
    </w:rPr>
  </w:style>
  <w:style w:type="character" w:customStyle="1" w:styleId="CharChar221">
    <w:name w:val="Char Char221"/>
    <w:rsid w:val="003300AC"/>
    <w:rPr>
      <w:rFonts w:ascii="Arial Armenian" w:hAnsi="Arial Armenian"/>
      <w:sz w:val="28"/>
      <w:lang w:val="en-US"/>
    </w:rPr>
  </w:style>
  <w:style w:type="character" w:customStyle="1" w:styleId="CharChar201">
    <w:name w:val="Char Char201"/>
    <w:rsid w:val="003300AC"/>
    <w:rPr>
      <w:rFonts w:ascii="Times LatArm" w:hAnsi="Times LatArm"/>
      <w:b/>
      <w:sz w:val="28"/>
      <w:lang w:val="en-US"/>
    </w:rPr>
  </w:style>
  <w:style w:type="character" w:customStyle="1" w:styleId="CharChar161">
    <w:name w:val="Char Char161"/>
    <w:rsid w:val="003300AC"/>
    <w:rPr>
      <w:rFonts w:ascii="Times Armenian" w:hAnsi="Times Armenian"/>
      <w:b/>
      <w:lang w:val="hy-AM"/>
    </w:rPr>
  </w:style>
  <w:style w:type="character" w:customStyle="1" w:styleId="CharChar151">
    <w:name w:val="Char Char151"/>
    <w:rsid w:val="003300AC"/>
    <w:rPr>
      <w:rFonts w:ascii="Times Armenian" w:hAnsi="Times Armenian"/>
      <w:i/>
      <w:lang w:val="nl-NL"/>
    </w:rPr>
  </w:style>
  <w:style w:type="character" w:customStyle="1" w:styleId="CharChar131">
    <w:name w:val="Char Char131"/>
    <w:rsid w:val="003300AC"/>
    <w:rPr>
      <w:rFonts w:ascii="Arial Armenian" w:hAnsi="Arial Armenian"/>
      <w:lang w:val="en-US"/>
    </w:rPr>
  </w:style>
  <w:style w:type="character" w:customStyle="1" w:styleId="CharChar231">
    <w:name w:val="Char Char231"/>
    <w:rsid w:val="003300AC"/>
    <w:rPr>
      <w:rFonts w:ascii="Arial Armenian" w:hAnsi="Arial Armenian"/>
      <w:sz w:val="28"/>
      <w:lang w:val="en-US" w:eastAsia="ru-RU" w:bidi="ar-SA"/>
    </w:rPr>
  </w:style>
  <w:style w:type="character" w:customStyle="1" w:styleId="CharChar211">
    <w:name w:val="Char Char211"/>
    <w:rsid w:val="003300AC"/>
    <w:rPr>
      <w:rFonts w:ascii="Arial LatArm" w:hAnsi="Arial LatArm"/>
      <w:b/>
      <w:color w:val="0000FF"/>
      <w:lang w:val="en-US" w:eastAsia="ru-RU" w:bidi="ar-SA"/>
    </w:rPr>
  </w:style>
  <w:style w:type="paragraph" w:customStyle="1" w:styleId="ListParagraph1">
    <w:name w:val="List Paragraph1"/>
    <w:basedOn w:val="a"/>
    <w:link w:val="ListParagraphChar"/>
    <w:uiPriority w:val="34"/>
    <w:qFormat/>
    <w:rsid w:val="003300AC"/>
    <w:pPr>
      <w:ind w:left="720"/>
    </w:pPr>
    <w:rPr>
      <w:rFonts w:ascii="Times Armenian" w:hAnsi="Times Armenian"/>
      <w:lang w:val="en-US" w:eastAsia="en-US" w:bidi="ar-SA"/>
    </w:rPr>
  </w:style>
  <w:style w:type="character" w:customStyle="1" w:styleId="ListParagraphChar">
    <w:name w:val="List Paragraph Char"/>
    <w:link w:val="ListParagraph1"/>
    <w:uiPriority w:val="34"/>
    <w:locked/>
    <w:rsid w:val="003300AC"/>
    <w:rPr>
      <w:rFonts w:ascii="Times Armenian" w:hAnsi="Times Armenian"/>
      <w:sz w:val="24"/>
      <w:szCs w:val="24"/>
      <w:lang w:val="en-US" w:eastAsia="en-US" w:bidi="ar-SA"/>
    </w:rPr>
  </w:style>
  <w:style w:type="character" w:customStyle="1" w:styleId="CharChar251">
    <w:name w:val="Char Char251"/>
    <w:rsid w:val="003300AC"/>
    <w:rPr>
      <w:rFonts w:ascii="Arial Armenian" w:hAnsi="Arial Armenian"/>
      <w:sz w:val="28"/>
      <w:lang w:val="en-US" w:eastAsia="ru-RU" w:bidi="ar-SA"/>
    </w:rPr>
  </w:style>
  <w:style w:type="character" w:customStyle="1" w:styleId="CharChar241">
    <w:name w:val="Char Char241"/>
    <w:rsid w:val="003300AC"/>
    <w:rPr>
      <w:rFonts w:ascii="Arial LatArm" w:hAnsi="Arial LatArm"/>
      <w:b/>
      <w:color w:val="0000FF"/>
      <w:lang w:val="en-US" w:eastAsia="ru-RU" w:bidi="ar-SA"/>
    </w:rPr>
  </w:style>
  <w:style w:type="character" w:customStyle="1" w:styleId="CharChar12">
    <w:name w:val="Char Char12"/>
    <w:rsid w:val="003300AC"/>
    <w:rPr>
      <w:rFonts w:ascii="Arial LatArm" w:hAnsi="Arial LatArm"/>
      <w:sz w:val="24"/>
      <w:lang w:val="en-US"/>
    </w:rPr>
  </w:style>
  <w:style w:type="character" w:customStyle="1" w:styleId="CharChar5">
    <w:name w:val="Char Char5"/>
    <w:locked/>
    <w:rsid w:val="003300AC"/>
    <w:rPr>
      <w:sz w:val="24"/>
      <w:szCs w:val="24"/>
      <w:lang w:val="en-US" w:eastAsia="en-US" w:bidi="ar-SA"/>
    </w:rPr>
  </w:style>
  <w:style w:type="paragraph" w:customStyle="1" w:styleId="120">
    <w:name w:val="Указатель 12"/>
    <w:basedOn w:val="a"/>
    <w:rsid w:val="003300AC"/>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3300AC"/>
    <w:pPr>
      <w:suppressAutoHyphens/>
      <w:spacing w:line="100" w:lineRule="atLeast"/>
    </w:pPr>
    <w:rPr>
      <w:kern w:val="1"/>
      <w:sz w:val="20"/>
      <w:szCs w:val="20"/>
      <w:lang w:val="en-AU" w:eastAsia="ar-SA" w:bidi="ar-SA"/>
    </w:rPr>
  </w:style>
  <w:style w:type="paragraph" w:styleId="aff8">
    <w:name w:val="No Spacing"/>
    <w:uiPriority w:val="1"/>
    <w:qFormat/>
    <w:rsid w:val="003300AC"/>
    <w:rPr>
      <w:rFonts w:ascii="Calibri" w:eastAsia="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fulllife.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curement@fulllif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9871F-EEB5-4224-86ED-619A55D5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106</Pages>
  <Words>26664</Words>
  <Characters>151986</Characters>
  <Application>Microsoft Office Word</Application>
  <DocSecurity>0</DocSecurity>
  <Lines>1266</Lines>
  <Paragraphs>356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178294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Администратор</cp:lastModifiedBy>
  <cp:revision>1214</cp:revision>
  <cp:lastPrinted>2018-02-16T07:12:00Z</cp:lastPrinted>
  <dcterms:created xsi:type="dcterms:W3CDTF">2019-10-28T07:04:00Z</dcterms:created>
  <dcterms:modified xsi:type="dcterms:W3CDTF">2025-07-03T16:04:00Z</dcterms:modified>
</cp:coreProperties>
</file>